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436C7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557BAB" w:rsidRPr="0035372B">
        <w:rPr>
          <w:rFonts w:ascii="Arial Unicode" w:hAnsi="Arial Unicode"/>
          <w:i w:val="0"/>
          <w:sz w:val="24"/>
          <w:szCs w:val="24"/>
        </w:rPr>
        <w:t>ЗАПРОСА КОТИРОВКИ</w:t>
      </w:r>
      <w:r w:rsidR="00BA7128">
        <w:rPr>
          <w:rStyle w:val="FootnoteReference"/>
          <w:rFonts w:ascii="GHEA Grapalat" w:hAnsi="GHEA Grapalat"/>
          <w:i w:val="0"/>
          <w:sz w:val="24"/>
          <w:szCs w:val="24"/>
        </w:rPr>
        <w:footnoteReference w:customMarkFollows="1" w:id="1"/>
        <w:t>*</w:t>
      </w:r>
    </w:p>
    <w:p w:rsidR="00A1369A" w:rsidRDefault="00642EFE" w:rsidP="00557BA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w:t>
      </w:r>
    </w:p>
    <w:p w:rsidR="00557BAB" w:rsidRDefault="00642EFE" w:rsidP="00557BA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 </w:t>
      </w:r>
      <w:r w:rsidR="00E36BB6">
        <w:rPr>
          <w:rFonts w:ascii="GHEA Grapalat" w:hAnsi="GHEA Grapalat"/>
          <w:i w:val="0"/>
          <w:sz w:val="24"/>
          <w:szCs w:val="24"/>
        </w:rPr>
        <w:t>26</w:t>
      </w:r>
      <w:r w:rsidR="00657ECC">
        <w:rPr>
          <w:rFonts w:ascii="GHEA Grapalat" w:hAnsi="GHEA Grapalat"/>
          <w:i w:val="0"/>
          <w:sz w:val="24"/>
          <w:szCs w:val="24"/>
        </w:rPr>
        <w:t>.</w:t>
      </w:r>
      <w:r w:rsidR="007567D8">
        <w:rPr>
          <w:rFonts w:ascii="GHEA Grapalat" w:hAnsi="GHEA Grapalat"/>
          <w:i w:val="0"/>
          <w:sz w:val="24"/>
          <w:szCs w:val="24"/>
        </w:rPr>
        <w:t xml:space="preserve"> </w:t>
      </w:r>
      <w:r w:rsidR="002C4C2C">
        <w:rPr>
          <w:rFonts w:ascii="GHEA Grapalat" w:hAnsi="GHEA Grapalat"/>
          <w:i w:val="0"/>
          <w:sz w:val="24"/>
          <w:szCs w:val="24"/>
        </w:rPr>
        <w:t>07</w:t>
      </w:r>
      <w:r w:rsidR="00A1369A">
        <w:rPr>
          <w:rFonts w:ascii="GHEA Grapalat" w:hAnsi="GHEA Grapalat"/>
          <w:i w:val="0"/>
          <w:sz w:val="24"/>
          <w:szCs w:val="24"/>
        </w:rPr>
        <w:t>.</w:t>
      </w:r>
      <w:r w:rsidR="002C4C2C">
        <w:rPr>
          <w:rFonts w:ascii="GHEA Grapalat" w:hAnsi="GHEA Grapalat"/>
          <w:i w:val="0"/>
          <w:sz w:val="24"/>
          <w:szCs w:val="24"/>
        </w:rPr>
        <w:t xml:space="preserve"> 2024</w:t>
      </w:r>
      <w:r w:rsidR="00657ECC" w:rsidRPr="009044F1">
        <w:rPr>
          <w:rFonts w:ascii="GHEA Grapalat" w:hAnsi="GHEA Grapalat"/>
          <w:i w:val="0"/>
          <w:sz w:val="24"/>
          <w:szCs w:val="24"/>
        </w:rPr>
        <w:t>г</w:t>
      </w:r>
      <w:r w:rsidR="00657ECC">
        <w:rPr>
          <w:rFonts w:ascii="GHEA Grapalat" w:hAnsi="GHEA Grapalat"/>
          <w:i w:val="0"/>
          <w:sz w:val="24"/>
          <w:szCs w:val="24"/>
        </w:rPr>
        <w:t>.</w:t>
      </w:r>
      <w:r w:rsidR="00557BAB" w:rsidRPr="0035372B">
        <w:rPr>
          <w:rFonts w:ascii="GHEA Grapalat" w:hAnsi="GHEA Grapalat"/>
          <w:i w:val="0"/>
          <w:sz w:val="24"/>
          <w:szCs w:val="24"/>
        </w:rPr>
        <w:t xml:space="preserve"> "</w:t>
      </w:r>
      <w:r w:rsidR="00557BAB" w:rsidRPr="0035372B">
        <w:rPr>
          <w:rFonts w:ascii="GHEA Grapalat" w:hAnsi="GHEA Grapalat"/>
          <w:i w:val="0"/>
          <w:sz w:val="24"/>
          <w:szCs w:val="24"/>
          <w:lang w:val="af-ZA"/>
        </w:rPr>
        <w:t xml:space="preserve"> N</w:t>
      </w:r>
      <w:r w:rsidR="00D90518">
        <w:rPr>
          <w:rFonts w:ascii="GHEA Grapalat" w:hAnsi="GHEA Grapalat"/>
          <w:i w:val="0"/>
          <w:sz w:val="24"/>
          <w:szCs w:val="24"/>
        </w:rPr>
        <w:t xml:space="preserve"> </w:t>
      </w:r>
      <w:r w:rsidR="00E36BB6">
        <w:rPr>
          <w:rFonts w:ascii="GHEA Grapalat" w:hAnsi="GHEA Grapalat"/>
          <w:i w:val="0"/>
          <w:sz w:val="24"/>
          <w:szCs w:val="24"/>
          <w:lang w:val="af-ZA"/>
        </w:rPr>
        <w:t>2</w:t>
      </w:r>
      <w:r w:rsidR="00557BAB" w:rsidRPr="0035372B">
        <w:rPr>
          <w:rFonts w:ascii="GHEA Grapalat" w:hAnsi="GHEA Grapalat"/>
          <w:i w:val="0"/>
          <w:sz w:val="24"/>
          <w:szCs w:val="24"/>
        </w:rPr>
        <w:t>"</w:t>
      </w:r>
      <w:r w:rsidR="00557BAB" w:rsidRPr="006F2167">
        <w:rPr>
          <w:rFonts w:ascii="GHEA Grapalat" w:hAnsi="GHEA Grapalat"/>
          <w:i w:val="0"/>
          <w:sz w:val="24"/>
          <w:szCs w:val="24"/>
        </w:rPr>
        <w:t xml:space="preserve"> </w:t>
      </w:r>
    </w:p>
    <w:p w:rsidR="00D15615" w:rsidRPr="006F2167" w:rsidRDefault="00D15615" w:rsidP="00557BAB">
      <w:pPr>
        <w:pStyle w:val="BodyTextIndent"/>
        <w:widowControl w:val="0"/>
        <w:spacing w:after="160" w:line="240" w:lineRule="auto"/>
        <w:ind w:firstLine="0"/>
        <w:jc w:val="center"/>
        <w:rPr>
          <w:rFonts w:ascii="GHEA Grapalat" w:hAnsi="GHEA Grapalat"/>
          <w:i w:val="0"/>
          <w:sz w:val="24"/>
          <w:szCs w:val="24"/>
        </w:rPr>
      </w:pPr>
    </w:p>
    <w:p w:rsidR="0091042F" w:rsidRDefault="0006703E" w:rsidP="00D15615">
      <w:pPr>
        <w:pStyle w:val="BodyTextIndent"/>
        <w:spacing w:line="240" w:lineRule="auto"/>
        <w:jc w:val="center"/>
        <w:rPr>
          <w:rFonts w:ascii="GHEA Grapalat" w:hAnsi="GHEA Grapalat"/>
          <w:b/>
          <w:sz w:val="22"/>
          <w:szCs w:val="22"/>
          <w:u w:val="single"/>
          <w:lang w:val="af-ZA"/>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2521F2">
        <w:rPr>
          <w:rFonts w:ascii="GHEA Grapalat" w:hAnsi="GHEA Grapalat"/>
          <w:i w:val="0"/>
          <w:sz w:val="24"/>
          <w:szCs w:val="24"/>
        </w:rPr>
        <w:t xml:space="preserve"> </w:t>
      </w:r>
      <w:r w:rsidR="00D15615" w:rsidRPr="00D15615">
        <w:rPr>
          <w:rFonts w:ascii="GHEA Grapalat" w:hAnsi="GHEA Grapalat"/>
          <w:b/>
          <w:sz w:val="22"/>
          <w:szCs w:val="22"/>
          <w:u w:val="single"/>
          <w:lang w:val="af-ZA"/>
        </w:rPr>
        <w:t>«</w:t>
      </w:r>
      <w:r w:rsidR="00D15615" w:rsidRPr="00D15615">
        <w:rPr>
          <w:rFonts w:ascii="GHEA Grapalat" w:hAnsi="GHEA Grapalat"/>
          <w:b/>
          <w:sz w:val="22"/>
          <w:szCs w:val="22"/>
          <w:u w:val="single"/>
        </w:rPr>
        <w:t>ՇՄ</w:t>
      </w:r>
      <w:r w:rsidR="00D15615" w:rsidRPr="00D15615">
        <w:rPr>
          <w:rFonts w:ascii="GHEA Grapalat" w:hAnsi="GHEA Grapalat"/>
          <w:b/>
          <w:spacing w:val="-2"/>
          <w:sz w:val="22"/>
          <w:szCs w:val="22"/>
          <w:u w:val="single"/>
        </w:rPr>
        <w:t>Գ</w:t>
      </w:r>
      <w:r w:rsidR="00D15615" w:rsidRPr="00D15615">
        <w:rPr>
          <w:rFonts w:ascii="GHEA Grapalat" w:hAnsi="GHEA Grapalat"/>
          <w:b/>
          <w:spacing w:val="-2"/>
          <w:sz w:val="22"/>
          <w:szCs w:val="22"/>
          <w:u w:val="single"/>
          <w:lang w:val="af-ZA"/>
        </w:rPr>
        <w:t>21</w:t>
      </w:r>
      <w:r w:rsidR="00D15615" w:rsidRPr="00D15615">
        <w:rPr>
          <w:rFonts w:ascii="GHEA Grapalat" w:hAnsi="GHEA Grapalat"/>
          <w:b/>
          <w:spacing w:val="-2"/>
          <w:sz w:val="22"/>
          <w:szCs w:val="22"/>
          <w:u w:val="single"/>
        </w:rPr>
        <w:t>ԴՊ</w:t>
      </w:r>
      <w:r w:rsidR="00D15615" w:rsidRPr="00D15615">
        <w:rPr>
          <w:rFonts w:ascii="GHEA Grapalat" w:hAnsi="GHEA Grapalat"/>
          <w:b/>
          <w:sz w:val="22"/>
          <w:szCs w:val="22"/>
          <w:u w:val="single"/>
          <w:lang w:val="hy-AM"/>
        </w:rPr>
        <w:t>-ԳՀ</w:t>
      </w:r>
      <w:r w:rsidR="00D15615" w:rsidRPr="00D15615">
        <w:rPr>
          <w:rFonts w:ascii="GHEA Grapalat" w:hAnsi="GHEA Grapalat"/>
          <w:b/>
          <w:sz w:val="22"/>
          <w:szCs w:val="22"/>
          <w:u w:val="single"/>
          <w:lang w:val="af-ZA"/>
        </w:rPr>
        <w:t>ԱՊՁԲ</w:t>
      </w:r>
      <w:r w:rsidR="00D15615" w:rsidRPr="00D15615">
        <w:rPr>
          <w:rFonts w:ascii="GHEA Grapalat" w:hAnsi="GHEA Grapalat"/>
          <w:b/>
          <w:sz w:val="22"/>
          <w:szCs w:val="22"/>
          <w:u w:val="single"/>
          <w:lang w:val="hy-AM"/>
        </w:rPr>
        <w:t>-</w:t>
      </w:r>
      <w:r w:rsidR="00D15615" w:rsidRPr="00D15615">
        <w:rPr>
          <w:rFonts w:ascii="GHEA Grapalat" w:hAnsi="GHEA Grapalat"/>
          <w:b/>
          <w:sz w:val="22"/>
          <w:szCs w:val="22"/>
          <w:u w:val="single"/>
          <w:lang w:val="af-ZA"/>
        </w:rPr>
        <w:t>20</w:t>
      </w:r>
      <w:r w:rsidR="00D15615" w:rsidRPr="00D15615">
        <w:rPr>
          <w:rFonts w:ascii="GHEA Grapalat" w:hAnsi="GHEA Grapalat"/>
          <w:b/>
          <w:sz w:val="22"/>
          <w:szCs w:val="22"/>
          <w:u w:val="single"/>
          <w:lang w:val="hy-AM"/>
        </w:rPr>
        <w:t>2</w:t>
      </w:r>
      <w:r w:rsidR="00657ECC">
        <w:rPr>
          <w:rFonts w:ascii="GHEA Grapalat" w:hAnsi="GHEA Grapalat"/>
          <w:b/>
          <w:sz w:val="22"/>
          <w:szCs w:val="22"/>
          <w:u w:val="single"/>
        </w:rPr>
        <w:t>4</w:t>
      </w:r>
      <w:r w:rsidR="00D15615" w:rsidRPr="00D15615">
        <w:rPr>
          <w:rFonts w:ascii="GHEA Grapalat" w:hAnsi="GHEA Grapalat"/>
          <w:b/>
          <w:sz w:val="22"/>
          <w:szCs w:val="22"/>
          <w:u w:val="single"/>
          <w:lang w:val="hy-AM"/>
        </w:rPr>
        <w:t>/</w:t>
      </w:r>
      <w:r w:rsidR="00D15615" w:rsidRPr="00D15615">
        <w:rPr>
          <w:rFonts w:ascii="GHEA Grapalat" w:hAnsi="GHEA Grapalat"/>
          <w:b/>
          <w:sz w:val="22"/>
          <w:szCs w:val="22"/>
          <w:u w:val="single"/>
          <w:lang w:val="af-ZA"/>
        </w:rPr>
        <w:t>0</w:t>
      </w:r>
      <w:r w:rsidR="002C4C2C">
        <w:rPr>
          <w:rFonts w:ascii="GHEA Grapalat" w:hAnsi="GHEA Grapalat"/>
          <w:b/>
          <w:sz w:val="22"/>
          <w:szCs w:val="22"/>
          <w:u w:val="single"/>
          <w:lang w:val="hy-AM"/>
        </w:rPr>
        <w:t>2</w:t>
      </w:r>
      <w:r w:rsidR="00D15615" w:rsidRPr="00D15615">
        <w:rPr>
          <w:rFonts w:ascii="GHEA Grapalat" w:hAnsi="GHEA Grapalat"/>
          <w:b/>
          <w:sz w:val="22"/>
          <w:szCs w:val="22"/>
          <w:u w:val="single"/>
          <w:lang w:val="af-ZA"/>
        </w:rPr>
        <w:t>»</w:t>
      </w:r>
    </w:p>
    <w:p w:rsidR="00D15615" w:rsidRPr="00D15615" w:rsidRDefault="00D15615" w:rsidP="00D15615">
      <w:pPr>
        <w:pStyle w:val="BodyTextIndent"/>
        <w:spacing w:line="240" w:lineRule="auto"/>
        <w:jc w:val="center"/>
        <w:rPr>
          <w:rFonts w:ascii="GHEA Grapalat" w:hAnsi="GHEA Grapalat"/>
          <w:b/>
          <w:u w:val="single"/>
          <w:lang w:val="af-ZA"/>
        </w:rPr>
      </w:pPr>
    </w:p>
    <w:p w:rsidR="00003755" w:rsidRPr="00191270" w:rsidRDefault="00003755" w:rsidP="00003755">
      <w:pPr>
        <w:pStyle w:val="BodyTextIndent"/>
        <w:widowControl w:val="0"/>
        <w:spacing w:line="240" w:lineRule="auto"/>
        <w:ind w:firstLine="709"/>
        <w:jc w:val="left"/>
        <w:rPr>
          <w:rFonts w:ascii="GHEA Grapalat" w:hAnsi="GHEA Grapalat"/>
          <w:i w:val="0"/>
          <w:sz w:val="24"/>
          <w:szCs w:val="24"/>
        </w:rPr>
      </w:pPr>
      <w:r w:rsidRPr="00191270">
        <w:rPr>
          <w:rFonts w:ascii="GHEA Grapalat" w:hAnsi="GHEA Grapalat"/>
          <w:i w:val="0"/>
          <w:sz w:val="24"/>
          <w:szCs w:val="24"/>
        </w:rPr>
        <w:t>Заказчик ШР Гюмрийская средняя школа-лицей «Оюнджян » ГHКО, находящийся по адресу ШР г.Гюмри ул.М.Мкртчян 47, объявляет запрос котировки, который проводится одним этапом.</w:t>
      </w:r>
    </w:p>
    <w:p w:rsidR="00341A74" w:rsidRPr="00557BAB" w:rsidRDefault="00A20B69" w:rsidP="00557BAB">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557BAB" w:rsidRPr="00557BAB">
        <w:rPr>
          <w:rFonts w:ascii="GHEA Grapalat" w:hAnsi="GHEA Grapalat"/>
          <w:i w:val="0"/>
          <w:iCs/>
          <w:sz w:val="22"/>
          <w:szCs w:val="22"/>
        </w:rPr>
        <w:t>пищевых продуктов</w:t>
      </w:r>
      <w:r w:rsidR="00557BAB" w:rsidRPr="00557BAB">
        <w:rPr>
          <w:rFonts w:ascii="GHEA Grapalat" w:hAnsi="GHEA Grapalat"/>
          <w:i w:val="0"/>
          <w:sz w:val="28"/>
          <w:szCs w:val="28"/>
        </w:rPr>
        <w:t xml:space="preserve">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лицам, не имеющим права на участие в</w:t>
      </w:r>
      <w:r w:rsidR="00167729">
        <w:rPr>
          <w:rFonts w:ascii="GHEA Grapalat" w:hAnsi="GHEA Grapalat"/>
          <w:i w:val="0"/>
          <w:sz w:val="24"/>
          <w:szCs w:val="24"/>
        </w:rPr>
        <w:t xml:space="preserve">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F110E1" w:rsidRPr="00D5443D" w:rsidRDefault="00F110E1" w:rsidP="00F110E1">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03755" w:rsidRPr="00C00845" w:rsidRDefault="00003755" w:rsidP="00C00845">
      <w:pPr>
        <w:pStyle w:val="BodyTextIndent"/>
        <w:widowControl w:val="0"/>
        <w:spacing w:after="160"/>
        <w:ind w:firstLine="567"/>
        <w:rPr>
          <w:rFonts w:ascii="GHEA Grapalat" w:hAnsi="GHEA Grapalat"/>
          <w:i w:val="0"/>
          <w:spacing w:val="6"/>
          <w:sz w:val="24"/>
          <w:szCs w:val="24"/>
        </w:rPr>
      </w:pPr>
      <w:r w:rsidRPr="00191270">
        <w:rPr>
          <w:rFonts w:ascii="GHEA Grapalat" w:hAnsi="GHEA Grapalat"/>
          <w:i w:val="0"/>
          <w:sz w:val="24"/>
          <w:szCs w:val="24"/>
        </w:rPr>
        <w:t>Заявки на на открытый конкурс необходимо подавать по адресу</w:t>
      </w:r>
      <w:r w:rsidRPr="00191270">
        <w:rPr>
          <w:rFonts w:ascii="GHEA Grapalat" w:hAnsi="GHEA Grapalat"/>
          <w:i w:val="0"/>
          <w:spacing w:val="6"/>
          <w:sz w:val="24"/>
          <w:szCs w:val="24"/>
        </w:rPr>
        <w:t xml:space="preserve"> </w:t>
      </w:r>
      <w:r w:rsidRPr="00191270">
        <w:rPr>
          <w:rFonts w:ascii="GHEA Grapalat" w:hAnsi="GHEA Grapalat"/>
          <w:i w:val="0"/>
          <w:sz w:val="24"/>
          <w:szCs w:val="24"/>
        </w:rPr>
        <w:t>ШР г.Гюмри ул.М.Мкртчян 47</w:t>
      </w:r>
      <w:r w:rsidRPr="00191270">
        <w:rPr>
          <w:rFonts w:ascii="GHEA Grapalat" w:hAnsi="GHEA Grapalat"/>
          <w:i w:val="0"/>
          <w:sz w:val="16"/>
          <w:szCs w:val="24"/>
        </w:rPr>
        <w:t xml:space="preserve"> </w:t>
      </w:r>
      <w:r w:rsidR="00657ECC">
        <w:rPr>
          <w:rFonts w:ascii="GHEA Grapalat" w:hAnsi="GHEA Grapalat"/>
          <w:i w:val="0"/>
          <w:sz w:val="24"/>
          <w:szCs w:val="24"/>
        </w:rPr>
        <w:t>в документарной форме, до 10</w:t>
      </w:r>
      <w:r w:rsidR="00D15615">
        <w:rPr>
          <w:rFonts w:ascii="GHEA Grapalat" w:hAnsi="GHEA Grapalat"/>
          <w:i w:val="0"/>
          <w:sz w:val="24"/>
          <w:szCs w:val="24"/>
        </w:rPr>
        <w:t>:0</w:t>
      </w:r>
      <w:r w:rsidRPr="00191270">
        <w:rPr>
          <w:rFonts w:ascii="GHEA Grapalat" w:hAnsi="GHEA Grapalat"/>
          <w:i w:val="0"/>
          <w:sz w:val="24"/>
          <w:szCs w:val="24"/>
        </w:rPr>
        <w:t>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7567D8" w:rsidRDefault="003F6ED1" w:rsidP="001516B2">
      <w:pPr>
        <w:pStyle w:val="BodyTextIndent"/>
        <w:widowControl w:val="0"/>
        <w:spacing w:after="160" w:line="240" w:lineRule="auto"/>
        <w:ind w:firstLine="567"/>
        <w:rPr>
          <w:rFonts w:ascii="GHEA Grapalat" w:hAnsi="GHEA Grapalat"/>
          <w:b/>
          <w:sz w:val="24"/>
          <w:szCs w:val="24"/>
          <w:u w:val="single"/>
        </w:rPr>
      </w:pPr>
      <w:r w:rsidRPr="00436C73">
        <w:rPr>
          <w:rFonts w:ascii="GHEA Grapalat" w:hAnsi="GHEA Grapalat"/>
          <w:b/>
          <w:sz w:val="24"/>
          <w:szCs w:val="24"/>
          <w:highlight w:val="yellow"/>
          <w:u w:val="single"/>
        </w:rPr>
        <w:t xml:space="preserve">Вскрытие заявок будет проводиться по адресу </w:t>
      </w:r>
      <w:r w:rsidR="00436C73">
        <w:rPr>
          <w:rFonts w:ascii="GHEA Grapalat" w:hAnsi="GHEA Grapalat"/>
          <w:b/>
          <w:sz w:val="24"/>
          <w:szCs w:val="24"/>
          <w:highlight w:val="yellow"/>
          <w:u w:val="single"/>
        </w:rPr>
        <w:t xml:space="preserve">ШР г.Гюмри ул. </w:t>
      </w:r>
      <w:r w:rsidR="00003755" w:rsidRPr="00436C73">
        <w:rPr>
          <w:rFonts w:ascii="GHEA Grapalat" w:hAnsi="GHEA Grapalat"/>
          <w:b/>
          <w:sz w:val="24"/>
          <w:szCs w:val="24"/>
          <w:highlight w:val="yellow"/>
          <w:u w:val="single"/>
        </w:rPr>
        <w:t>М.Мкртчян 47</w:t>
      </w:r>
      <w:r w:rsidR="00816D8B" w:rsidRPr="00436C73">
        <w:rPr>
          <w:rFonts w:ascii="GHEA Grapalat" w:hAnsi="GHEA Grapalat"/>
          <w:b/>
          <w:sz w:val="24"/>
          <w:szCs w:val="24"/>
          <w:highlight w:val="yellow"/>
          <w:u w:val="single"/>
        </w:rPr>
        <w:t xml:space="preserve"> </w:t>
      </w:r>
      <w:r w:rsidRPr="00436C73">
        <w:rPr>
          <w:rFonts w:ascii="GHEA Grapalat" w:hAnsi="GHEA Grapalat"/>
          <w:b/>
          <w:sz w:val="24"/>
          <w:szCs w:val="24"/>
          <w:highlight w:val="yellow"/>
          <w:u w:val="single"/>
        </w:rPr>
        <w:t xml:space="preserve">, в </w:t>
      </w:r>
      <w:r w:rsidR="002C4C2C" w:rsidRPr="00436C73">
        <w:rPr>
          <w:rFonts w:ascii="GHEA Grapalat" w:hAnsi="GHEA Grapalat"/>
          <w:b/>
          <w:sz w:val="24"/>
          <w:szCs w:val="24"/>
          <w:highlight w:val="yellow"/>
          <w:u w:val="single"/>
          <w:lang w:val="hy-AM"/>
        </w:rPr>
        <w:t>11</w:t>
      </w:r>
      <w:r w:rsidR="00D15615" w:rsidRPr="00436C73">
        <w:rPr>
          <w:rFonts w:ascii="GHEA Grapalat" w:hAnsi="GHEA Grapalat"/>
          <w:b/>
          <w:sz w:val="24"/>
          <w:szCs w:val="24"/>
          <w:highlight w:val="yellow"/>
          <w:u w:val="single"/>
          <w:lang w:val="hy-AM"/>
        </w:rPr>
        <w:t>։0</w:t>
      </w:r>
      <w:r w:rsidR="00816D8B" w:rsidRPr="00436C73">
        <w:rPr>
          <w:rFonts w:ascii="GHEA Grapalat" w:hAnsi="GHEA Grapalat"/>
          <w:b/>
          <w:sz w:val="24"/>
          <w:szCs w:val="24"/>
          <w:highlight w:val="yellow"/>
          <w:u w:val="single"/>
          <w:lang w:val="hy-AM"/>
        </w:rPr>
        <w:t xml:space="preserve">0 </w:t>
      </w:r>
      <w:r w:rsidR="00D15615" w:rsidRPr="00436C73">
        <w:rPr>
          <w:rFonts w:ascii="GHEA Grapalat" w:hAnsi="GHEA Grapalat"/>
          <w:b/>
          <w:sz w:val="24"/>
          <w:szCs w:val="24"/>
          <w:highlight w:val="yellow"/>
          <w:u w:val="single"/>
        </w:rPr>
        <w:t xml:space="preserve">часов </w:t>
      </w:r>
      <w:r w:rsidR="00E36BB6">
        <w:rPr>
          <w:rFonts w:ascii="GHEA Grapalat" w:hAnsi="GHEA Grapalat"/>
          <w:b/>
          <w:sz w:val="24"/>
          <w:szCs w:val="24"/>
          <w:highlight w:val="yellow"/>
          <w:u w:val="single"/>
        </w:rPr>
        <w:t>05</w:t>
      </w:r>
      <w:r w:rsidR="002C4C2C" w:rsidRPr="00436C73">
        <w:rPr>
          <w:rFonts w:ascii="GHEA Grapalat" w:hAnsi="GHEA Grapalat"/>
          <w:b/>
          <w:sz w:val="24"/>
          <w:szCs w:val="24"/>
          <w:highlight w:val="yellow"/>
          <w:u w:val="single"/>
        </w:rPr>
        <w:t>.08</w:t>
      </w:r>
      <w:r w:rsidR="00A1369A" w:rsidRPr="00436C73">
        <w:rPr>
          <w:rFonts w:ascii="GHEA Grapalat" w:hAnsi="GHEA Grapalat"/>
          <w:b/>
          <w:sz w:val="24"/>
          <w:szCs w:val="24"/>
          <w:highlight w:val="yellow"/>
          <w:u w:val="single"/>
        </w:rPr>
        <w:t>.202</w:t>
      </w:r>
      <w:r w:rsidR="002C4C2C" w:rsidRPr="00436C73">
        <w:rPr>
          <w:rFonts w:ascii="GHEA Grapalat" w:hAnsi="GHEA Grapalat"/>
          <w:b/>
          <w:sz w:val="24"/>
          <w:szCs w:val="24"/>
          <w:highlight w:val="yellow"/>
          <w:u w:val="single"/>
        </w:rPr>
        <w:t>4</w:t>
      </w:r>
      <w:r w:rsidR="00C00845" w:rsidRPr="00436C73">
        <w:rPr>
          <w:highlight w:val="yellow"/>
        </w:rPr>
        <w:t xml:space="preserve"> </w:t>
      </w:r>
      <w:r w:rsidR="00C00845" w:rsidRPr="00436C73">
        <w:rPr>
          <w:rFonts w:ascii="GHEA Grapalat" w:hAnsi="GHEA Grapalat"/>
          <w:b/>
          <w:sz w:val="24"/>
          <w:szCs w:val="24"/>
          <w:highlight w:val="yellow"/>
          <w:u w:val="single"/>
        </w:rPr>
        <w:t>года</w:t>
      </w:r>
    </w:p>
    <w:p w:rsidR="000A24AF" w:rsidRPr="001B32D9" w:rsidRDefault="000A24AF" w:rsidP="000A24A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rsidR="00003755" w:rsidRPr="00191270" w:rsidRDefault="00754697" w:rsidP="00003755">
      <w:pPr>
        <w:pStyle w:val="BodyTextIndent"/>
        <w:widowControl w:val="0"/>
        <w:spacing w:after="160" w:line="240" w:lineRule="auto"/>
        <w:ind w:firstLine="0"/>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003755" w:rsidRPr="00191270">
        <w:rPr>
          <w:rFonts w:ascii="GHEA Grapalat" w:hAnsi="GHEA Grapalat"/>
          <w:i w:val="0"/>
          <w:sz w:val="24"/>
          <w:szCs w:val="24"/>
        </w:rPr>
        <w:t>С.Мкртчян</w:t>
      </w:r>
    </w:p>
    <w:p w:rsidR="00003755" w:rsidRPr="00191270" w:rsidRDefault="00003755" w:rsidP="00003755">
      <w:pPr>
        <w:pStyle w:val="BodyTextIndent"/>
        <w:spacing w:line="240" w:lineRule="auto"/>
        <w:ind w:firstLine="0"/>
        <w:rPr>
          <w:rFonts w:ascii="GHEA Grapalat" w:hAnsi="GHEA Grapalat"/>
          <w:i w:val="0"/>
          <w:u w:val="single"/>
          <w:lang w:val="af-ZA"/>
        </w:rPr>
      </w:pPr>
      <w:r w:rsidRPr="00191270">
        <w:rPr>
          <w:rFonts w:ascii="GHEA Grapalat" w:hAnsi="GHEA Grapalat"/>
          <w:i w:val="0"/>
          <w:sz w:val="24"/>
          <w:szCs w:val="24"/>
        </w:rPr>
        <w:t xml:space="preserve">Телефон </w:t>
      </w:r>
      <w:r w:rsidRPr="00191270">
        <w:rPr>
          <w:rFonts w:ascii="GHEA Grapalat" w:hAnsi="GHEA Grapalat"/>
          <w:i w:val="0"/>
          <w:u w:val="single"/>
          <w:lang w:val="af-ZA"/>
        </w:rPr>
        <w:t>+374</w:t>
      </w:r>
      <w:r w:rsidRPr="00191270">
        <w:rPr>
          <w:rFonts w:ascii="Calibri" w:hAnsi="Calibri" w:cs="Calibri"/>
          <w:i w:val="0"/>
          <w:u w:val="single"/>
          <w:lang w:val="af-ZA"/>
        </w:rPr>
        <w:t> </w:t>
      </w:r>
      <w:r w:rsidRPr="00191270">
        <w:rPr>
          <w:rFonts w:ascii="GHEA Grapalat" w:hAnsi="GHEA Grapalat"/>
          <w:i w:val="0"/>
          <w:u w:val="single"/>
          <w:lang w:val="af-ZA"/>
        </w:rPr>
        <w:t>093-42-03-53</w:t>
      </w:r>
    </w:p>
    <w:p w:rsidR="00003755" w:rsidRPr="00191270" w:rsidRDefault="00003755" w:rsidP="00003755">
      <w:pPr>
        <w:pStyle w:val="BodyTextIndent"/>
        <w:spacing w:line="240" w:lineRule="auto"/>
        <w:ind w:firstLine="0"/>
        <w:rPr>
          <w:rFonts w:ascii="GHEA Grapalat" w:hAnsi="GHEA Grapalat"/>
          <w:i w:val="0"/>
          <w:lang w:val="af-ZA"/>
        </w:rPr>
      </w:pPr>
      <w:r w:rsidRPr="00191270">
        <w:rPr>
          <w:rFonts w:ascii="GHEA Grapalat" w:hAnsi="GHEA Grapalat"/>
          <w:i w:val="0"/>
          <w:sz w:val="24"/>
          <w:szCs w:val="24"/>
        </w:rPr>
        <w:t xml:space="preserve">Электронная почта </w:t>
      </w:r>
      <w:r w:rsidRPr="00191270">
        <w:rPr>
          <w:rFonts w:ascii="GHEA Grapalat" w:hAnsi="GHEA Grapalat"/>
          <w:i w:val="0"/>
          <w:u w:val="single"/>
          <w:lang w:val="af-ZA"/>
        </w:rPr>
        <w:t>sona.nare@mail.ru</w:t>
      </w:r>
    </w:p>
    <w:p w:rsidR="00003755" w:rsidRPr="00191270" w:rsidRDefault="00003755" w:rsidP="00003755">
      <w:pPr>
        <w:pStyle w:val="BodyTextIndent"/>
        <w:widowControl w:val="0"/>
        <w:spacing w:after="160" w:line="240" w:lineRule="auto"/>
        <w:ind w:left="1701" w:firstLine="0"/>
        <w:rPr>
          <w:rFonts w:ascii="GHEA Grapalat" w:hAnsi="GHEA Grapalat"/>
          <w:i w:val="0"/>
          <w:sz w:val="24"/>
          <w:szCs w:val="24"/>
        </w:rPr>
      </w:pPr>
    </w:p>
    <w:p w:rsidR="00915A97" w:rsidRPr="00D5443D" w:rsidRDefault="00003755" w:rsidP="00003755">
      <w:pPr>
        <w:pStyle w:val="BodyTextIndent"/>
        <w:widowControl w:val="0"/>
        <w:spacing w:after="160" w:line="240" w:lineRule="auto"/>
        <w:ind w:firstLine="567"/>
        <w:rPr>
          <w:rFonts w:ascii="GHEA Grapalat" w:hAnsi="GHEA Grapalat"/>
          <w:i w:val="0"/>
          <w:sz w:val="16"/>
          <w:szCs w:val="16"/>
        </w:rPr>
      </w:pPr>
      <w:r w:rsidRPr="00191270">
        <w:rPr>
          <w:rFonts w:ascii="GHEA Grapalat" w:hAnsi="GHEA Grapalat"/>
          <w:i w:val="0"/>
          <w:sz w:val="24"/>
          <w:szCs w:val="24"/>
        </w:rPr>
        <w:t xml:space="preserve">Заказчик </w:t>
      </w:r>
      <w:r w:rsidRPr="00191270">
        <w:rPr>
          <w:rFonts w:ascii="GHEA Grapalat" w:hAnsi="GHEA Grapalat"/>
          <w:i w:val="0"/>
          <w:sz w:val="24"/>
          <w:szCs w:val="24"/>
          <w:u w:val="single"/>
        </w:rPr>
        <w:t>ШР Гюмрийская средняя школа-лицей «Оюнджян » ГHКО</w:t>
      </w:r>
      <w:r w:rsidRPr="00191270">
        <w:rPr>
          <w:rFonts w:ascii="GHEA Grapalat" w:hAnsi="GHEA Grapalat"/>
          <w:i w:val="0"/>
          <w:sz w:val="16"/>
          <w:szCs w:val="16"/>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43D32" w:rsidRDefault="005D7731" w:rsidP="00B46D58">
      <w:pPr>
        <w:pStyle w:val="BodyText"/>
        <w:widowControl w:val="0"/>
        <w:spacing w:after="160"/>
        <w:ind w:firstLine="567"/>
        <w:jc w:val="right"/>
        <w:rPr>
          <w:rFonts w:ascii="GHEA Grapalat" w:hAnsi="GHEA Grapalat"/>
          <w:sz w:val="22"/>
          <w:szCs w:val="22"/>
        </w:rPr>
      </w:pPr>
      <w:r w:rsidRPr="00895DC5">
        <w:rPr>
          <w:rFonts w:ascii="GHEA Grapalat" w:hAnsi="GHEA Grapalat"/>
          <w:sz w:val="22"/>
          <w:szCs w:val="22"/>
        </w:rPr>
        <w:t xml:space="preserve">Решением Оценочной комиссии </w:t>
      </w:r>
      <w:r w:rsidR="00A43D32" w:rsidRPr="00A43D32">
        <w:rPr>
          <w:rFonts w:ascii="GHEA Grapalat" w:hAnsi="GHEA Grapalat"/>
          <w:sz w:val="22"/>
          <w:szCs w:val="22"/>
        </w:rPr>
        <w:t>запроса котировки</w:t>
      </w:r>
    </w:p>
    <w:p w:rsidR="00895DC5" w:rsidRPr="00895DC5" w:rsidRDefault="00096865" w:rsidP="00B46D58">
      <w:pPr>
        <w:pStyle w:val="BodyText"/>
        <w:widowControl w:val="0"/>
        <w:spacing w:after="160"/>
        <w:ind w:firstLine="567"/>
        <w:jc w:val="right"/>
        <w:rPr>
          <w:rFonts w:ascii="GHEA Grapalat" w:hAnsi="GHEA Grapalat"/>
          <w:b/>
          <w:i/>
          <w:sz w:val="22"/>
          <w:szCs w:val="22"/>
          <w:lang w:val="af-ZA"/>
        </w:rPr>
      </w:pPr>
      <w:r w:rsidRPr="00895DC5">
        <w:rPr>
          <w:rFonts w:ascii="GHEA Grapalat" w:hAnsi="GHEA Grapalat"/>
          <w:i/>
          <w:sz w:val="22"/>
          <w:szCs w:val="22"/>
        </w:rPr>
        <w:t xml:space="preserve">под кодом </w:t>
      </w:r>
      <w:r w:rsidR="00895DC5" w:rsidRPr="00895DC5">
        <w:rPr>
          <w:rFonts w:ascii="GHEA Grapalat" w:hAnsi="GHEA Grapalat"/>
          <w:b/>
          <w:i/>
          <w:sz w:val="22"/>
          <w:szCs w:val="22"/>
          <w:lang w:val="af-ZA"/>
        </w:rPr>
        <w:t>«</w:t>
      </w:r>
      <w:r w:rsidR="00895DC5" w:rsidRPr="00895DC5">
        <w:rPr>
          <w:rFonts w:ascii="GHEA Grapalat" w:hAnsi="GHEA Grapalat"/>
          <w:b/>
          <w:i/>
          <w:sz w:val="22"/>
          <w:szCs w:val="22"/>
          <w:lang w:val="hy-AM"/>
        </w:rPr>
        <w:t>ՇՄԳ</w:t>
      </w:r>
      <w:r w:rsidR="00895DC5" w:rsidRPr="00895DC5">
        <w:rPr>
          <w:rFonts w:ascii="GHEA Grapalat" w:hAnsi="GHEA Grapalat"/>
          <w:b/>
          <w:i/>
          <w:sz w:val="22"/>
          <w:szCs w:val="22"/>
          <w:lang w:val="af-ZA"/>
        </w:rPr>
        <w:t>21</w:t>
      </w:r>
      <w:r w:rsidR="00895DC5" w:rsidRPr="00895DC5">
        <w:rPr>
          <w:rFonts w:ascii="GHEA Grapalat" w:hAnsi="GHEA Grapalat"/>
          <w:b/>
          <w:i/>
          <w:sz w:val="22"/>
          <w:szCs w:val="22"/>
          <w:lang w:val="hy-AM"/>
        </w:rPr>
        <w:t>ԴՊ</w:t>
      </w:r>
      <w:r w:rsidR="00895DC5" w:rsidRPr="00895DC5">
        <w:rPr>
          <w:rFonts w:ascii="GHEA Grapalat" w:hAnsi="GHEA Grapalat"/>
          <w:b/>
          <w:i/>
          <w:sz w:val="22"/>
          <w:szCs w:val="22"/>
          <w:lang w:val="af-ZA"/>
        </w:rPr>
        <w:t>-</w:t>
      </w:r>
      <w:r w:rsidR="00895DC5" w:rsidRPr="00895DC5">
        <w:rPr>
          <w:rFonts w:ascii="GHEA Grapalat" w:hAnsi="GHEA Grapalat"/>
          <w:b/>
          <w:i/>
          <w:sz w:val="22"/>
          <w:szCs w:val="22"/>
          <w:lang w:val="hy-AM"/>
        </w:rPr>
        <w:t>ԳՀ</w:t>
      </w:r>
      <w:r w:rsidR="00895DC5" w:rsidRPr="00895DC5">
        <w:rPr>
          <w:rFonts w:ascii="GHEA Grapalat" w:hAnsi="GHEA Grapalat"/>
          <w:b/>
          <w:i/>
          <w:sz w:val="22"/>
          <w:szCs w:val="22"/>
          <w:lang w:val="af-ZA"/>
        </w:rPr>
        <w:t>ԱՊՁԲ</w:t>
      </w:r>
      <w:r w:rsidR="007567D8">
        <w:rPr>
          <w:rFonts w:ascii="GHEA Grapalat" w:hAnsi="GHEA Grapalat"/>
          <w:b/>
          <w:i/>
          <w:sz w:val="22"/>
          <w:szCs w:val="22"/>
        </w:rPr>
        <w:t>-</w:t>
      </w:r>
      <w:r w:rsidR="00657ECC">
        <w:rPr>
          <w:rFonts w:ascii="GHEA Grapalat" w:hAnsi="GHEA Grapalat"/>
          <w:b/>
          <w:i/>
          <w:sz w:val="22"/>
          <w:szCs w:val="22"/>
          <w:lang w:val="af-ZA"/>
        </w:rPr>
        <w:t>2024</w:t>
      </w:r>
      <w:r w:rsidR="00895DC5" w:rsidRPr="00895DC5">
        <w:rPr>
          <w:rFonts w:ascii="GHEA Grapalat" w:hAnsi="GHEA Grapalat"/>
          <w:b/>
          <w:i/>
          <w:sz w:val="22"/>
          <w:szCs w:val="22"/>
          <w:lang w:val="af-ZA"/>
        </w:rPr>
        <w:t>/</w:t>
      </w:r>
      <w:r w:rsidR="00895DC5" w:rsidRPr="00895DC5">
        <w:rPr>
          <w:rFonts w:ascii="GHEA Grapalat" w:hAnsi="GHEA Grapalat"/>
          <w:b/>
          <w:i/>
          <w:sz w:val="22"/>
          <w:szCs w:val="22"/>
          <w:lang w:val="hy-AM"/>
        </w:rPr>
        <w:t>0</w:t>
      </w:r>
      <w:r w:rsidR="002C4C2C">
        <w:rPr>
          <w:rFonts w:ascii="GHEA Grapalat" w:hAnsi="GHEA Grapalat"/>
          <w:b/>
          <w:i/>
          <w:sz w:val="22"/>
          <w:szCs w:val="22"/>
          <w:lang w:val="af-ZA"/>
        </w:rPr>
        <w:t>2</w:t>
      </w:r>
      <w:r w:rsidR="00895DC5" w:rsidRPr="00895DC5">
        <w:rPr>
          <w:rFonts w:ascii="GHEA Grapalat" w:hAnsi="GHEA Grapalat"/>
          <w:b/>
          <w:i/>
          <w:sz w:val="22"/>
          <w:szCs w:val="22"/>
          <w:lang w:val="af-ZA"/>
        </w:rPr>
        <w:t xml:space="preserve"> »  </w:t>
      </w:r>
    </w:p>
    <w:p w:rsidR="00096865" w:rsidRPr="00895DC5" w:rsidRDefault="00A46F92" w:rsidP="00B46D58">
      <w:pPr>
        <w:pStyle w:val="BodyText"/>
        <w:widowControl w:val="0"/>
        <w:spacing w:after="160"/>
        <w:ind w:firstLine="567"/>
        <w:jc w:val="right"/>
        <w:rPr>
          <w:rFonts w:ascii="GHEA Grapalat" w:hAnsi="GHEA Grapalat"/>
          <w:sz w:val="22"/>
          <w:szCs w:val="22"/>
        </w:rPr>
      </w:pPr>
      <w:r w:rsidRPr="00895DC5">
        <w:rPr>
          <w:rFonts w:ascii="GHEA Grapalat" w:hAnsi="GHEA Grapalat"/>
          <w:sz w:val="22"/>
          <w:szCs w:val="22"/>
        </w:rPr>
        <w:t xml:space="preserve">№ </w:t>
      </w:r>
      <w:r w:rsidR="00E36BB6">
        <w:rPr>
          <w:rFonts w:ascii="GHEA Grapalat" w:hAnsi="GHEA Grapalat"/>
          <w:sz w:val="22"/>
          <w:szCs w:val="22"/>
          <w:lang w:val="hy-AM"/>
        </w:rPr>
        <w:t>2</w:t>
      </w:r>
      <w:r w:rsidR="00F110E1" w:rsidRPr="00895DC5">
        <w:rPr>
          <w:rFonts w:ascii="GHEA Grapalat" w:hAnsi="GHEA Grapalat"/>
          <w:sz w:val="22"/>
          <w:szCs w:val="22"/>
        </w:rPr>
        <w:t xml:space="preserve"> от "</w:t>
      </w:r>
      <w:r w:rsidR="00E36BB6">
        <w:rPr>
          <w:rFonts w:ascii="GHEA Grapalat" w:hAnsi="GHEA Grapalat"/>
          <w:sz w:val="22"/>
          <w:szCs w:val="22"/>
          <w:lang w:val="hy-AM"/>
        </w:rPr>
        <w:t>26</w:t>
      </w:r>
      <w:r w:rsidR="007567D8">
        <w:rPr>
          <w:rFonts w:ascii="GHEA Grapalat" w:hAnsi="GHEA Grapalat"/>
          <w:sz w:val="22"/>
          <w:szCs w:val="22"/>
        </w:rPr>
        <w:t>" "</w:t>
      </w:r>
      <w:r w:rsidR="007D3D2F" w:rsidRPr="007D3D2F">
        <w:t xml:space="preserve"> </w:t>
      </w:r>
      <w:r w:rsidR="002C4C2C">
        <w:rPr>
          <w:rFonts w:ascii="GHEA Grapalat" w:hAnsi="GHEA Grapalat"/>
          <w:sz w:val="22"/>
          <w:szCs w:val="22"/>
        </w:rPr>
        <w:t>07</w:t>
      </w:r>
      <w:r w:rsidR="00F110E1" w:rsidRPr="00895DC5">
        <w:rPr>
          <w:rFonts w:ascii="GHEA Grapalat" w:hAnsi="GHEA Grapalat"/>
          <w:sz w:val="22"/>
          <w:szCs w:val="22"/>
        </w:rPr>
        <w:t>" 20</w:t>
      </w:r>
      <w:r w:rsidR="002C4C2C">
        <w:rPr>
          <w:rFonts w:ascii="GHEA Grapalat" w:hAnsi="GHEA Grapalat"/>
          <w:sz w:val="22"/>
          <w:szCs w:val="22"/>
          <w:lang w:val="hy-AM"/>
        </w:rPr>
        <w:t>24</w:t>
      </w:r>
      <w:r w:rsidR="00F110E1" w:rsidRPr="00895DC5">
        <w:rPr>
          <w:rFonts w:ascii="GHEA Grapalat" w:hAnsi="GHEA Grapalat"/>
          <w:sz w:val="22"/>
          <w:szCs w:val="22"/>
        </w:rPr>
        <w:t xml:space="preserve"> </w:t>
      </w:r>
      <w:r w:rsidR="00096865" w:rsidRPr="00895DC5">
        <w:rPr>
          <w:rFonts w:ascii="GHEA Grapalat" w:hAnsi="GHEA Grapalat"/>
          <w:sz w:val="22"/>
          <w:szCs w:val="22"/>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895DC5" w:rsidRPr="00657ECC" w:rsidRDefault="00895DC5" w:rsidP="00895DC5">
      <w:pPr>
        <w:pStyle w:val="BodyText"/>
        <w:widowControl w:val="0"/>
        <w:spacing w:after="160"/>
        <w:ind w:right="-7" w:firstLine="567"/>
        <w:jc w:val="center"/>
        <w:rPr>
          <w:rFonts w:ascii="GHEA Grapalat" w:hAnsi="GHEA Grapalat"/>
          <w:b/>
          <w:sz w:val="28"/>
          <w:szCs w:val="28"/>
        </w:rPr>
      </w:pPr>
      <w:r w:rsidRPr="00657ECC">
        <w:rPr>
          <w:rFonts w:ascii="GHEA Grapalat" w:hAnsi="GHEA Grapalat"/>
          <w:b/>
          <w:i/>
          <w:sz w:val="28"/>
          <w:szCs w:val="28"/>
          <w:u w:val="single"/>
        </w:rPr>
        <w:t>ШР Гюмрийская средняя школа-лицей «Оюнджян » ГHКО</w:t>
      </w:r>
    </w:p>
    <w:p w:rsidR="00895DC5" w:rsidRPr="00191270" w:rsidRDefault="00895DC5" w:rsidP="00895DC5">
      <w:pPr>
        <w:pStyle w:val="BodyText"/>
        <w:widowControl w:val="0"/>
        <w:spacing w:after="160"/>
        <w:ind w:right="-7" w:firstLine="567"/>
        <w:jc w:val="center"/>
        <w:rPr>
          <w:rFonts w:ascii="GHEA Grapalat" w:hAnsi="GHEA Grapalat"/>
        </w:rPr>
      </w:pPr>
    </w:p>
    <w:p w:rsidR="00895DC5" w:rsidRPr="00191270" w:rsidRDefault="00895DC5" w:rsidP="00895DC5">
      <w:pPr>
        <w:pStyle w:val="BodyText"/>
        <w:widowControl w:val="0"/>
        <w:spacing w:after="160"/>
        <w:ind w:right="-7" w:firstLine="567"/>
        <w:jc w:val="center"/>
        <w:rPr>
          <w:rFonts w:ascii="GHEA Grapalat" w:hAnsi="GHEA Grapalat"/>
        </w:rPr>
      </w:pPr>
    </w:p>
    <w:p w:rsidR="00895DC5" w:rsidRPr="00191270" w:rsidRDefault="00895DC5" w:rsidP="00895DC5">
      <w:pPr>
        <w:pStyle w:val="BodyText"/>
        <w:widowControl w:val="0"/>
        <w:spacing w:after="160"/>
        <w:ind w:right="-7" w:firstLine="567"/>
        <w:jc w:val="center"/>
        <w:rPr>
          <w:rFonts w:ascii="GHEA Grapalat" w:hAnsi="GHEA Grapalat" w:cs="Sylfaen"/>
        </w:rPr>
      </w:pPr>
      <w:r w:rsidRPr="00191270">
        <w:rPr>
          <w:rFonts w:ascii="GHEA Grapalat" w:hAnsi="GHEA Grapalat"/>
        </w:rPr>
        <w:t>ПРИГЛАШЕНИЕ</w:t>
      </w:r>
    </w:p>
    <w:p w:rsidR="00895DC5" w:rsidRPr="00191270" w:rsidRDefault="00895DC5" w:rsidP="00895DC5">
      <w:pPr>
        <w:pStyle w:val="BodyText"/>
        <w:widowControl w:val="0"/>
        <w:spacing w:after="160"/>
        <w:ind w:right="-7" w:firstLine="567"/>
        <w:jc w:val="center"/>
        <w:rPr>
          <w:rFonts w:ascii="GHEA Grapalat" w:hAnsi="GHEA Grapalat" w:cs="Sylfaen"/>
        </w:rPr>
      </w:pPr>
    </w:p>
    <w:p w:rsidR="00895DC5" w:rsidRPr="00191270" w:rsidRDefault="00895DC5" w:rsidP="00895DC5">
      <w:pPr>
        <w:pStyle w:val="BodyText"/>
        <w:widowControl w:val="0"/>
        <w:spacing w:after="160"/>
        <w:ind w:right="-7" w:firstLine="567"/>
        <w:jc w:val="center"/>
        <w:rPr>
          <w:rFonts w:ascii="GHEA Grapalat" w:hAnsi="GHEA Grapalat" w:cs="Sylfaen"/>
        </w:rPr>
      </w:pPr>
    </w:p>
    <w:p w:rsidR="00895DC5" w:rsidRPr="00191270" w:rsidRDefault="00A43D32" w:rsidP="00895DC5">
      <w:pPr>
        <w:pStyle w:val="BodyText"/>
        <w:widowControl w:val="0"/>
        <w:spacing w:after="160"/>
        <w:ind w:right="-7"/>
        <w:jc w:val="center"/>
        <w:rPr>
          <w:rFonts w:ascii="GHEA Grapalat" w:hAnsi="GHEA Grapalat"/>
        </w:rPr>
      </w:pPr>
      <w:r>
        <w:rPr>
          <w:rFonts w:ascii="GHEA Grapalat" w:hAnsi="GHEA Grapalat"/>
        </w:rPr>
        <w:t>НА ЗАПРОСА КОТИРОВКИ</w:t>
      </w:r>
      <w:r w:rsidR="00895DC5" w:rsidRPr="00191270">
        <w:rPr>
          <w:rFonts w:ascii="GHEA Grapalat" w:hAnsi="GHEA Grapalat"/>
        </w:rPr>
        <w:t xml:space="preserve">, ОБЪЯВЛЕННЫЙ С ЦЕЛЬЮ ПРИОБРЕТЕНИЯ </w:t>
      </w:r>
      <w:r w:rsidR="00895DC5" w:rsidRPr="00191270">
        <w:rPr>
          <w:rFonts w:ascii="GHEA Grapalat" w:hAnsi="GHEA Grapalat"/>
          <w:i/>
        </w:rPr>
        <w:t xml:space="preserve">«Пищевых продуктов» </w:t>
      </w:r>
      <w:r w:rsidR="00895DC5" w:rsidRPr="00191270">
        <w:rPr>
          <w:rFonts w:ascii="GHEA Grapalat" w:hAnsi="GHEA Grapalat"/>
        </w:rPr>
        <w:t xml:space="preserve">ДЛЯ НУЖД </w:t>
      </w:r>
      <w:r w:rsidR="00895DC5" w:rsidRPr="00191270">
        <w:rPr>
          <w:rFonts w:ascii="GHEA Grapalat" w:hAnsi="GHEA Grapalat"/>
          <w:i/>
          <w:u w:val="single"/>
        </w:rPr>
        <w:t>ШР Гюмрийская средняя школа-лицей «Оюнджян » ГHКО</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895DC5" w:rsidRPr="00191270" w:rsidRDefault="00895DC5" w:rsidP="00895DC5">
      <w:pPr>
        <w:widowControl w:val="0"/>
        <w:spacing w:after="160"/>
        <w:jc w:val="center"/>
        <w:rPr>
          <w:rFonts w:ascii="GHEA Grapalat" w:hAnsi="GHEA Grapalat"/>
          <w:i/>
        </w:rPr>
      </w:pPr>
      <w:r w:rsidRPr="00191270">
        <w:rPr>
          <w:rFonts w:ascii="GHEA Grapalat" w:hAnsi="GHEA Grapalat"/>
          <w:b/>
        </w:rPr>
        <w:t>ПРИГЛАШЕНИЯ НА ЗАПРОС КОТИРОВКИ ОБЪЯВЛЕННЫЙ С ЦЕЛЬЮ ПРИОБРЕТЕНИЯ ПИЩЕВЫХ ПРОДУКТОВ ДЛЯ НУЖД</w:t>
      </w:r>
    </w:p>
    <w:p w:rsidR="00895DC5" w:rsidRDefault="00895DC5" w:rsidP="00895DC5">
      <w:pPr>
        <w:pStyle w:val="BodyText"/>
        <w:widowControl w:val="0"/>
        <w:spacing w:after="160"/>
        <w:ind w:right="-7"/>
        <w:jc w:val="center"/>
        <w:rPr>
          <w:rFonts w:ascii="GHEA Grapalat" w:hAnsi="GHEA Grapalat"/>
          <w:i/>
          <w:u w:val="single"/>
        </w:rPr>
      </w:pPr>
    </w:p>
    <w:p w:rsidR="00895DC5" w:rsidRPr="00895DC5" w:rsidRDefault="00895DC5" w:rsidP="00895DC5">
      <w:pPr>
        <w:pStyle w:val="BodyText"/>
        <w:widowControl w:val="0"/>
        <w:spacing w:after="160"/>
        <w:ind w:right="-7"/>
        <w:jc w:val="center"/>
        <w:rPr>
          <w:rFonts w:ascii="GHEA Grapalat" w:hAnsi="GHEA Grapalat"/>
          <w:sz w:val="28"/>
          <w:szCs w:val="28"/>
        </w:rPr>
      </w:pPr>
      <w:r w:rsidRPr="00895DC5">
        <w:rPr>
          <w:rFonts w:ascii="GHEA Grapalat" w:hAnsi="GHEA Grapalat"/>
          <w:i/>
          <w:sz w:val="28"/>
          <w:szCs w:val="28"/>
          <w:u w:val="single"/>
        </w:rPr>
        <w:t>ШР Гюмрийская средняя школа-лицей «Оюнджян » ГHКО</w:t>
      </w:r>
    </w:p>
    <w:p w:rsidR="00160AE4" w:rsidRPr="003A1EBB" w:rsidRDefault="00160AE4" w:rsidP="00B46D58">
      <w:pPr>
        <w:widowControl w:val="0"/>
        <w:spacing w:after="160"/>
        <w:ind w:firstLine="567"/>
        <w:jc w:val="center"/>
        <w:rPr>
          <w:rFonts w:ascii="GHEA Grapalat" w:hAnsi="GHEA Grapalat"/>
        </w:rPr>
      </w:pP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5710AF">
      <w:pPr>
        <w:widowControl w:val="0"/>
        <w:spacing w:after="160"/>
        <w:rPr>
          <w:rFonts w:ascii="GHEA Grapalat" w:hAnsi="GHEA Grapalat"/>
          <w:b/>
        </w:rPr>
      </w:pPr>
    </w:p>
    <w:p w:rsidR="008842CE" w:rsidRPr="00374F4A" w:rsidRDefault="00CA590C" w:rsidP="005710AF">
      <w:pPr>
        <w:widowControl w:val="0"/>
        <w:spacing w:after="160"/>
        <w:jc w:val="center"/>
        <w:rPr>
          <w:rFonts w:ascii="GHEA Grapalat" w:hAnsi="GHEA Grapalat"/>
          <w:b/>
        </w:rPr>
      </w:pPr>
      <w:r>
        <w:rPr>
          <w:rFonts w:ascii="GHEA Grapalat" w:hAnsi="GHEA Grapalat"/>
          <w:b/>
        </w:rPr>
        <w:t xml:space="preserve">ЧАСТЬ II. </w:t>
      </w:r>
    </w:p>
    <w:p w:rsidR="00520F57" w:rsidRPr="008842CE" w:rsidRDefault="00096865" w:rsidP="005710AF">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57BAB">
        <w:rPr>
          <w:rFonts w:ascii="GHEA Grapalat" w:hAnsi="GHEA Grapalat"/>
          <w:b/>
        </w:rPr>
        <w:t>ЗАПРОС КОТИРОВКИ</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8B3EAD" w:rsidRDefault="00E17B7F" w:rsidP="008B3EAD">
      <w:pPr>
        <w:pStyle w:val="BodyText"/>
        <w:widowControl w:val="0"/>
        <w:spacing w:after="160"/>
        <w:ind w:firstLine="567"/>
        <w:rPr>
          <w:rFonts w:ascii="GHEA Grapalat" w:hAnsi="GHEA Grapalat"/>
          <w:sz w:val="22"/>
          <w:szCs w:val="22"/>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8B3EAD" w:rsidRPr="00A43D32">
        <w:rPr>
          <w:rFonts w:ascii="GHEA Grapalat" w:hAnsi="GHEA Grapalat"/>
          <w:sz w:val="22"/>
          <w:szCs w:val="22"/>
        </w:rPr>
        <w:t>запроса котировки</w:t>
      </w:r>
      <w:r w:rsidR="00096865" w:rsidRPr="006D2DF7">
        <w:rPr>
          <w:rFonts w:ascii="GHEA Grapalat" w:hAnsi="GHEA Grapalat"/>
          <w:spacing w:val="-6"/>
        </w:rPr>
        <w:t>, проводимом под кодом</w:t>
      </w:r>
      <w:r w:rsidR="002521F2">
        <w:rPr>
          <w:rFonts w:ascii="GHEA Grapalat" w:hAnsi="GHEA Grapalat"/>
          <w:iCs/>
          <w:sz w:val="22"/>
          <w:szCs w:val="22"/>
        </w:rPr>
        <w:t xml:space="preserve"> </w:t>
      </w:r>
      <w:r w:rsidR="00895DC5" w:rsidRPr="007B7937">
        <w:rPr>
          <w:rFonts w:ascii="GHEA Grapalat" w:hAnsi="GHEA Grapalat"/>
          <w:b/>
          <w:i/>
          <w:sz w:val="22"/>
          <w:szCs w:val="22"/>
          <w:lang w:val="af-ZA"/>
        </w:rPr>
        <w:t>«</w:t>
      </w:r>
      <w:r w:rsidR="00895DC5" w:rsidRPr="007B7937">
        <w:rPr>
          <w:rFonts w:ascii="GHEA Grapalat" w:hAnsi="GHEA Grapalat"/>
          <w:b/>
          <w:i/>
          <w:sz w:val="22"/>
          <w:szCs w:val="22"/>
          <w:lang w:val="hy-AM"/>
        </w:rPr>
        <w:t>ՇՄԳ</w:t>
      </w:r>
      <w:r w:rsidR="00895DC5" w:rsidRPr="007B7937">
        <w:rPr>
          <w:rFonts w:ascii="GHEA Grapalat" w:hAnsi="GHEA Grapalat"/>
          <w:b/>
          <w:i/>
          <w:sz w:val="22"/>
          <w:szCs w:val="22"/>
          <w:lang w:val="af-ZA"/>
        </w:rPr>
        <w:t>21</w:t>
      </w:r>
      <w:r w:rsidR="00895DC5">
        <w:rPr>
          <w:rFonts w:ascii="GHEA Grapalat" w:hAnsi="GHEA Grapalat"/>
          <w:b/>
          <w:i/>
          <w:sz w:val="22"/>
          <w:szCs w:val="22"/>
          <w:lang w:val="hy-AM"/>
        </w:rPr>
        <w:t>ԴՊ</w:t>
      </w:r>
      <w:r w:rsidR="00895DC5" w:rsidRPr="007B7937">
        <w:rPr>
          <w:rFonts w:ascii="GHEA Grapalat" w:hAnsi="GHEA Grapalat"/>
          <w:b/>
          <w:i/>
          <w:sz w:val="22"/>
          <w:szCs w:val="22"/>
          <w:lang w:val="af-ZA"/>
        </w:rPr>
        <w:t>-</w:t>
      </w:r>
      <w:r w:rsidR="00895DC5" w:rsidRPr="007B7937">
        <w:rPr>
          <w:rFonts w:ascii="GHEA Grapalat" w:hAnsi="GHEA Grapalat"/>
          <w:b/>
          <w:i/>
          <w:sz w:val="22"/>
          <w:szCs w:val="22"/>
          <w:lang w:val="hy-AM"/>
        </w:rPr>
        <w:t>ԳՀ</w:t>
      </w:r>
      <w:r w:rsidR="00895DC5" w:rsidRPr="007B7937">
        <w:rPr>
          <w:rFonts w:ascii="GHEA Grapalat" w:hAnsi="GHEA Grapalat"/>
          <w:b/>
          <w:i/>
          <w:sz w:val="22"/>
          <w:szCs w:val="22"/>
          <w:lang w:val="af-ZA"/>
        </w:rPr>
        <w:t>ԱՊՁԲ</w:t>
      </w:r>
      <w:r w:rsidR="007567D8">
        <w:rPr>
          <w:rFonts w:ascii="GHEA Grapalat" w:hAnsi="GHEA Grapalat"/>
          <w:b/>
          <w:i/>
          <w:sz w:val="22"/>
          <w:szCs w:val="22"/>
        </w:rPr>
        <w:t>-</w:t>
      </w:r>
      <w:r w:rsidR="00657ECC">
        <w:rPr>
          <w:rFonts w:ascii="GHEA Grapalat" w:hAnsi="GHEA Grapalat"/>
          <w:b/>
          <w:i/>
          <w:sz w:val="22"/>
          <w:szCs w:val="22"/>
          <w:lang w:val="af-ZA"/>
        </w:rPr>
        <w:t>2024</w:t>
      </w:r>
      <w:r w:rsidR="00895DC5" w:rsidRPr="007B7937">
        <w:rPr>
          <w:rFonts w:ascii="GHEA Grapalat" w:hAnsi="GHEA Grapalat"/>
          <w:b/>
          <w:i/>
          <w:sz w:val="22"/>
          <w:szCs w:val="22"/>
          <w:lang w:val="af-ZA"/>
        </w:rPr>
        <w:t>/</w:t>
      </w:r>
      <w:r w:rsidR="00895DC5" w:rsidRPr="007B7937">
        <w:rPr>
          <w:rFonts w:ascii="GHEA Grapalat" w:hAnsi="GHEA Grapalat"/>
          <w:b/>
          <w:i/>
          <w:sz w:val="22"/>
          <w:szCs w:val="22"/>
          <w:lang w:val="hy-AM"/>
        </w:rPr>
        <w:t>0</w:t>
      </w:r>
      <w:r w:rsidR="002C4C2C">
        <w:rPr>
          <w:rFonts w:ascii="GHEA Grapalat" w:hAnsi="GHEA Grapalat"/>
          <w:b/>
          <w:i/>
          <w:sz w:val="22"/>
          <w:szCs w:val="22"/>
          <w:lang w:val="af-ZA"/>
        </w:rPr>
        <w:t>2</w:t>
      </w:r>
      <w:r w:rsidR="00895DC5" w:rsidRPr="007B7937">
        <w:rPr>
          <w:rFonts w:ascii="GHEA Grapalat" w:hAnsi="GHEA Grapalat"/>
          <w:b/>
          <w:i/>
          <w:sz w:val="22"/>
          <w:szCs w:val="22"/>
          <w:lang w:val="af-ZA"/>
        </w:rPr>
        <w:t xml:space="preserve"> »  </w:t>
      </w:r>
      <w:r w:rsidR="00096865" w:rsidRPr="005710AF">
        <w:rPr>
          <w:rFonts w:ascii="GHEA Grapalat" w:hAnsi="GHEA Grapalat"/>
          <w:iCs/>
          <w:spacing w:val="-6"/>
          <w:sz w:val="22"/>
          <w:szCs w:val="22"/>
        </w:rPr>
        <w:t>(</w:t>
      </w:r>
      <w:r w:rsidR="008B3EAD">
        <w:rPr>
          <w:rFonts w:ascii="GHEA Grapalat" w:hAnsi="GHEA Grapalat"/>
          <w:spacing w:val="-6"/>
        </w:rPr>
        <w:t>далее —</w:t>
      </w:r>
      <w:r w:rsidR="00096865" w:rsidRPr="006D2DF7">
        <w:rPr>
          <w:rFonts w:ascii="GHEA Grapalat" w:hAnsi="GHEA Grapalat"/>
          <w:spacing w:val="-6"/>
        </w:rPr>
        <w:t>процедура)</w:t>
      </w:r>
      <w:r w:rsidR="008B3EAD">
        <w:rPr>
          <w:rFonts w:ascii="GHEA Grapalat" w:hAnsi="GHEA Grapalat"/>
          <w:sz w:val="22"/>
          <w:szCs w:val="22"/>
        </w:rPr>
        <w:t xml:space="preserve">     </w:t>
      </w:r>
    </w:p>
    <w:p w:rsidR="00096865" w:rsidRPr="008B3EAD" w:rsidRDefault="00096865" w:rsidP="008B3EAD">
      <w:pPr>
        <w:pStyle w:val="BodyText"/>
        <w:widowControl w:val="0"/>
        <w:spacing w:after="160"/>
        <w:ind w:firstLine="567"/>
        <w:rPr>
          <w:rFonts w:ascii="GHEA Grapalat" w:hAnsi="GHEA Grapalat"/>
          <w:sz w:val="22"/>
          <w:szCs w:val="22"/>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w:t>
      </w:r>
      <w:r w:rsidR="00895DC5">
        <w:rPr>
          <w:rFonts w:ascii="GHEA Grapalat" w:hAnsi="GHEA Grapalat"/>
        </w:rPr>
        <w:t xml:space="preserve">енных участвовать в объявленной </w:t>
      </w:r>
      <w:r w:rsidR="00895DC5" w:rsidRPr="00895DC5">
        <w:rPr>
          <w:rFonts w:ascii="GHEA Grapalat" w:hAnsi="GHEA Grapalat"/>
        </w:rPr>
        <w:t>ШР Гюмрийская средняя школа-лицей «Оюнджян » ГHКО</w:t>
      </w:r>
      <w:r w:rsidR="00895DC5">
        <w:rPr>
          <w:rFonts w:ascii="GHEA Grapalat" w:hAnsi="GHEA Grapalat"/>
        </w:rPr>
        <w:t xml:space="preserve"> </w:t>
      </w:r>
      <w:r w:rsidR="00E63F0E">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95DC5" w:rsidRPr="00191270" w:rsidRDefault="00895DC5" w:rsidP="00895DC5">
      <w:pPr>
        <w:pStyle w:val="BodyTextIndent"/>
        <w:spacing w:line="240" w:lineRule="auto"/>
        <w:ind w:firstLine="0"/>
        <w:rPr>
          <w:rFonts w:ascii="GHEA Grapalat" w:hAnsi="GHEA Grapalat"/>
          <w:i w:val="0"/>
          <w:lang w:val="af-ZA"/>
        </w:rPr>
      </w:pPr>
      <w:r>
        <w:rPr>
          <w:rFonts w:ascii="GHEA Grapalat" w:hAnsi="GHEA Grapalat"/>
          <w:sz w:val="24"/>
          <w:szCs w:val="24"/>
        </w:rPr>
        <w:t xml:space="preserve">       </w:t>
      </w:r>
      <w:r w:rsidRPr="00191270">
        <w:rPr>
          <w:rFonts w:ascii="GHEA Grapalat" w:hAnsi="GHEA Grapalat"/>
          <w:sz w:val="24"/>
          <w:szCs w:val="24"/>
        </w:rPr>
        <w:t>Адрес электронной почты секретаря оценочной комиссии "</w:t>
      </w:r>
      <w:r w:rsidRPr="00191270">
        <w:rPr>
          <w:rFonts w:ascii="GHEA Grapalat" w:hAnsi="GHEA Grapalat"/>
          <w:i w:val="0"/>
          <w:u w:val="single"/>
          <w:lang w:val="af-ZA"/>
        </w:rPr>
        <w:t xml:space="preserve"> </w:t>
      </w:r>
      <w:r w:rsidRPr="00191270">
        <w:rPr>
          <w:rFonts w:ascii="GHEA Grapalat" w:hAnsi="GHEA Grapalat"/>
          <w:b/>
          <w:i w:val="0"/>
          <w:u w:val="single"/>
          <w:lang w:val="af-ZA"/>
        </w:rPr>
        <w:t>sona.nare@mail.ru</w:t>
      </w:r>
      <w:r w:rsidRPr="00191270">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5710AF" w:rsidRPr="00AF7127" w:rsidRDefault="005710AF" w:rsidP="005710AF">
      <w:pPr>
        <w:pStyle w:val="Heading3"/>
        <w:keepNext w:val="0"/>
        <w:widowControl w:val="0"/>
        <w:tabs>
          <w:tab w:val="left" w:pos="1134"/>
        </w:tabs>
        <w:spacing w:after="160" w:line="240" w:lineRule="auto"/>
        <w:ind w:firstLine="567"/>
        <w:jc w:val="both"/>
        <w:rPr>
          <w:rFonts w:ascii="Arial Unicode" w:hAnsi="Arial Unicode"/>
          <w:i w:val="0"/>
          <w:sz w:val="24"/>
          <w:szCs w:val="24"/>
        </w:rPr>
      </w:pPr>
      <w:r>
        <w:rPr>
          <w:rFonts w:ascii="Arial Unicode" w:hAnsi="Arial Unicode"/>
          <w:i w:val="0"/>
          <w:sz w:val="24"/>
          <w:szCs w:val="24"/>
        </w:rPr>
        <w:t>1.1.</w:t>
      </w:r>
      <w:r>
        <w:rPr>
          <w:rFonts w:ascii="Arial Unicode" w:hAnsi="Arial Unicode"/>
          <w:i w:val="0"/>
          <w:sz w:val="24"/>
          <w:szCs w:val="24"/>
        </w:rPr>
        <w:tab/>
        <w:t>Предметом закупки является приобретение "</w:t>
      </w:r>
      <w:r>
        <w:rPr>
          <w:rFonts w:ascii="Arial Unicode" w:hAnsi="Arial Unicode"/>
          <w:i w:val="0"/>
        </w:rPr>
        <w:t xml:space="preserve"> </w:t>
      </w:r>
      <w:r w:rsidRPr="00816D8B">
        <w:rPr>
          <w:rFonts w:ascii="Arial Unicode" w:hAnsi="Arial Unicode"/>
          <w:i w:val="0"/>
          <w:sz w:val="22"/>
          <w:szCs w:val="22"/>
        </w:rPr>
        <w:t>ПИЩЕВЫХ ПРОДУКТОВ</w:t>
      </w:r>
      <w:r>
        <w:rPr>
          <w:rFonts w:ascii="Arial Unicode" w:hAnsi="Arial Unicode"/>
          <w:i w:val="0"/>
          <w:sz w:val="24"/>
          <w:szCs w:val="24"/>
        </w:rPr>
        <w:t xml:space="preserve">" (далее — также товар) для нужд </w:t>
      </w:r>
      <w:r w:rsidR="00AF7127" w:rsidRPr="00AF7127">
        <w:rPr>
          <w:rFonts w:ascii="GHEA Grapalat" w:hAnsi="GHEA Grapalat"/>
          <w:i w:val="0"/>
          <w:sz w:val="24"/>
          <w:szCs w:val="24"/>
        </w:rPr>
        <w:t>ШР Гюмрийская средняя школа-лицей «Оюнджян » ГHКО</w:t>
      </w:r>
      <w:r w:rsidR="00AF7127" w:rsidRPr="00AF7127">
        <w:rPr>
          <w:rFonts w:ascii="GHEA Grapalat" w:hAnsi="GHEA Grapalat"/>
          <w:i w:val="0"/>
        </w:rPr>
        <w:t xml:space="preserve">  </w:t>
      </w:r>
      <w:r w:rsidRPr="00AF7127">
        <w:rPr>
          <w:rFonts w:ascii="Arial Unicode" w:hAnsi="Arial Unicode"/>
          <w:i w:val="0"/>
          <w:sz w:val="24"/>
          <w:szCs w:val="24"/>
        </w:rPr>
        <w:t>которые сгруппированы в лоты "</w:t>
      </w:r>
      <w:r w:rsidR="00E77837">
        <w:rPr>
          <w:rFonts w:ascii="Arial Unicode" w:hAnsi="Arial Unicode"/>
          <w:i w:val="0"/>
          <w:sz w:val="24"/>
          <w:szCs w:val="24"/>
        </w:rPr>
        <w:t>1-</w:t>
      </w:r>
      <w:r w:rsidR="00657ECC">
        <w:rPr>
          <w:rFonts w:ascii="Arial Unicode" w:hAnsi="Arial Unicode"/>
          <w:i w:val="0"/>
          <w:sz w:val="24"/>
          <w:szCs w:val="24"/>
        </w:rPr>
        <w:t>19</w:t>
      </w:r>
      <w:r w:rsidRPr="00AF7127">
        <w:rPr>
          <w:rFonts w:ascii="Arial Unicode" w:hAnsi="Arial Unicode"/>
          <w:i w:val="0"/>
          <w:sz w:val="24"/>
          <w:szCs w:val="24"/>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410"/>
        <w:gridCol w:w="5244"/>
      </w:tblGrid>
      <w:tr w:rsidR="00657ECC" w:rsidRPr="009044F1" w:rsidTr="00657ECC">
        <w:tc>
          <w:tcPr>
            <w:tcW w:w="3828" w:type="dxa"/>
            <w:gridSpan w:val="2"/>
            <w:vAlign w:val="center"/>
          </w:tcPr>
          <w:p w:rsidR="00657ECC" w:rsidRPr="00C53648" w:rsidRDefault="00657ECC" w:rsidP="00D9051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244" w:type="dxa"/>
          </w:tcPr>
          <w:p w:rsidR="00657ECC" w:rsidRPr="009044F1" w:rsidRDefault="00657ECC" w:rsidP="00D9051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657ECC" w:rsidRPr="009044F1" w:rsidTr="00657ECC">
        <w:tc>
          <w:tcPr>
            <w:tcW w:w="1418" w:type="dxa"/>
            <w:vAlign w:val="center"/>
          </w:tcPr>
          <w:p w:rsidR="00657ECC" w:rsidRPr="009044F1" w:rsidRDefault="00657ECC" w:rsidP="00D9051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410" w:type="dxa"/>
            <w:vAlign w:val="center"/>
          </w:tcPr>
          <w:p w:rsidR="00657ECC" w:rsidRPr="00C53648" w:rsidRDefault="00657ECC" w:rsidP="00D9051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5244" w:type="dxa"/>
          </w:tcPr>
          <w:p w:rsidR="00657ECC" w:rsidRPr="00C53648" w:rsidRDefault="00657ECC" w:rsidP="00D90518">
            <w:pPr>
              <w:pStyle w:val="BodyTextIndent2"/>
              <w:widowControl w:val="0"/>
              <w:spacing w:after="120" w:line="240" w:lineRule="auto"/>
              <w:ind w:firstLine="0"/>
              <w:rPr>
                <w:rFonts w:ascii="GHEA Grapalat" w:hAnsi="GHEA Grapalat"/>
                <w:b/>
                <w:i/>
                <w:sz w:val="24"/>
                <w:szCs w:val="24"/>
              </w:rPr>
            </w:pPr>
          </w:p>
        </w:tc>
      </w:tr>
      <w:tr w:rsidR="002C4C2C" w:rsidRPr="009044F1" w:rsidTr="00657ECC">
        <w:tc>
          <w:tcPr>
            <w:tcW w:w="1418" w:type="dxa"/>
            <w:vAlign w:val="bottom"/>
          </w:tcPr>
          <w:p w:rsidR="002C4C2C" w:rsidRDefault="002C4C2C" w:rsidP="002C4C2C">
            <w:pPr>
              <w:ind w:left="95" w:hanging="95"/>
              <w:jc w:val="center"/>
              <w:rPr>
                <w:rFonts w:ascii="GHEA Grapalat" w:hAnsi="GHEA Grapalat"/>
                <w:color w:val="000000"/>
                <w:sz w:val="20"/>
                <w:szCs w:val="20"/>
              </w:rPr>
            </w:pPr>
            <w:r>
              <w:rPr>
                <w:rFonts w:ascii="GHEA Grapalat" w:hAnsi="GHEA Grapalat"/>
                <w:color w:val="000000"/>
                <w:sz w:val="20"/>
                <w:szCs w:val="20"/>
              </w:rPr>
              <w:t>1</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451200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Pr>
                <w:rFonts w:ascii="GHEA Grapalat" w:hAnsi="GHEA Grapalat"/>
                <w:sz w:val="22"/>
                <w:szCs w:val="22"/>
              </w:rPr>
              <w:t xml:space="preserve">Куриные </w:t>
            </w:r>
            <w:r w:rsidRPr="009330FB">
              <w:rPr>
                <w:rFonts w:ascii="GHEA Grapalat" w:hAnsi="GHEA Grapalat"/>
                <w:sz w:val="22"/>
                <w:szCs w:val="22"/>
              </w:rPr>
              <w:t>я</w:t>
            </w:r>
            <w:r w:rsidRPr="00B0692E">
              <w:rPr>
                <w:rFonts w:ascii="GHEA Grapalat" w:hAnsi="GHEA Grapalat"/>
                <w:sz w:val="22"/>
                <w:szCs w:val="22"/>
              </w:rPr>
              <w:t>йца</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2</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271200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Рис</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3</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47500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Красная свекла</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4</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70000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Морковь</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5</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237500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Капуста</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6</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608000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Яблоко</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7</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1026000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Pr>
                <w:rFonts w:ascii="GHEA Grapalat" w:hAnsi="GHEA Grapalat"/>
                <w:sz w:val="22"/>
                <w:szCs w:val="22"/>
              </w:rPr>
              <w:t xml:space="preserve">Куриные грудки </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8</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149600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Картошка</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9</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110200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Чечевица</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10</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85500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Горох</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11</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50600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Томатная паста</w:t>
            </w:r>
          </w:p>
        </w:tc>
      </w:tr>
      <w:tr w:rsidR="002C4C2C" w:rsidRPr="009044F1" w:rsidTr="002C4C2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12</w:t>
            </w:r>
          </w:p>
        </w:tc>
        <w:tc>
          <w:tcPr>
            <w:tcW w:w="2410" w:type="dxa"/>
            <w:vAlign w:val="center"/>
          </w:tcPr>
          <w:p w:rsidR="002C4C2C" w:rsidRDefault="002C4C2C" w:rsidP="002C4C2C">
            <w:pPr>
              <w:jc w:val="center"/>
              <w:rPr>
                <w:rFonts w:ascii="GHEA Grapalat" w:hAnsi="GHEA Grapalat" w:cs="Calibri"/>
                <w:sz w:val="20"/>
                <w:szCs w:val="20"/>
              </w:rPr>
            </w:pPr>
            <w:r>
              <w:rPr>
                <w:rFonts w:ascii="GHEA Grapalat" w:hAnsi="GHEA Grapalat" w:cs="Calibri"/>
                <w:sz w:val="20"/>
                <w:szCs w:val="20"/>
              </w:rPr>
              <w:t>171000</w:t>
            </w:r>
          </w:p>
        </w:tc>
        <w:tc>
          <w:tcPr>
            <w:tcW w:w="5244" w:type="dxa"/>
            <w:vAlign w:val="center"/>
          </w:tcPr>
          <w:p w:rsidR="002C4C2C" w:rsidRPr="002C4C2C" w:rsidRDefault="002C4C2C" w:rsidP="002C4C2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1F1F1F"/>
                <w:sz w:val="22"/>
                <w:szCs w:val="22"/>
                <w:lang w:bidi="ar-SA"/>
              </w:rPr>
            </w:pPr>
            <w:r w:rsidRPr="002C4C2C">
              <w:rPr>
                <w:rFonts w:ascii="GHEA Grapalat" w:hAnsi="GHEA Grapalat" w:cs="Courier New"/>
                <w:color w:val="1F1F1F"/>
                <w:sz w:val="22"/>
                <w:szCs w:val="22"/>
                <w:lang w:bidi="ar-SA"/>
              </w:rPr>
              <w:t>Фасоль зернистая</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13</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241600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Растительное масло</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14</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816000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Сыр</w:t>
            </w:r>
            <w:r>
              <w:rPr>
                <w:rFonts w:ascii="GHEA Grapalat" w:hAnsi="GHEA Grapalat"/>
                <w:sz w:val="22"/>
                <w:szCs w:val="22"/>
              </w:rPr>
              <w:t xml:space="preserve"> </w:t>
            </w:r>
            <w:r>
              <w:rPr>
                <w:rFonts w:ascii="GHEA Grapalat" w:hAnsi="GHEA Grapalat"/>
                <w:sz w:val="22"/>
                <w:szCs w:val="22"/>
                <w:lang w:val="hy-AM"/>
              </w:rPr>
              <w:t xml:space="preserve"> </w:t>
            </w:r>
            <w:r>
              <w:rPr>
                <w:rFonts w:ascii="GHEA Grapalat" w:hAnsi="GHEA Grapalat"/>
                <w:sz w:val="22"/>
                <w:szCs w:val="22"/>
              </w:rPr>
              <w:t>Чанах</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15</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220400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Гречка</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16</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113000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Pr>
                <w:rFonts w:ascii="GHEA Grapalat" w:hAnsi="GHEA Grapalat"/>
                <w:sz w:val="22"/>
                <w:szCs w:val="22"/>
              </w:rPr>
              <w:t>Мацун</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17</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166000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rPr>
            </w:pPr>
            <w:r w:rsidRPr="00B0692E">
              <w:rPr>
                <w:rFonts w:ascii="GHEA Grapalat" w:hAnsi="GHEA Grapalat"/>
                <w:sz w:val="22"/>
                <w:szCs w:val="22"/>
              </w:rPr>
              <w:t>Макароны</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18</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10620</w:t>
            </w:r>
          </w:p>
        </w:tc>
        <w:tc>
          <w:tcPr>
            <w:tcW w:w="5244" w:type="dxa"/>
            <w:vAlign w:val="center"/>
          </w:tcPr>
          <w:p w:rsidR="002C4C2C" w:rsidRPr="00B0692E" w:rsidRDefault="002C4C2C" w:rsidP="002C4C2C">
            <w:pPr>
              <w:pStyle w:val="BodyTextIndent2"/>
              <w:widowControl w:val="0"/>
              <w:spacing w:after="120" w:line="240" w:lineRule="auto"/>
              <w:ind w:firstLine="0"/>
              <w:rPr>
                <w:rFonts w:ascii="GHEA Grapalat" w:hAnsi="GHEA Grapalat"/>
                <w:sz w:val="22"/>
                <w:szCs w:val="22"/>
                <w:vertAlign w:val="subscript"/>
              </w:rPr>
            </w:pPr>
            <w:r w:rsidRPr="00B0692E">
              <w:rPr>
                <w:rFonts w:ascii="GHEA Grapalat" w:hAnsi="GHEA Grapalat"/>
                <w:sz w:val="22"/>
                <w:szCs w:val="22"/>
              </w:rPr>
              <w:t>Соль</w:t>
            </w:r>
          </w:p>
        </w:tc>
      </w:tr>
      <w:tr w:rsidR="002C4C2C" w:rsidRPr="009044F1" w:rsidTr="00657ECC">
        <w:tc>
          <w:tcPr>
            <w:tcW w:w="1418" w:type="dxa"/>
            <w:vAlign w:val="bottom"/>
          </w:tcPr>
          <w:p w:rsidR="002C4C2C" w:rsidRDefault="002C4C2C" w:rsidP="002C4C2C">
            <w:pPr>
              <w:jc w:val="center"/>
              <w:rPr>
                <w:rFonts w:ascii="GHEA Grapalat" w:hAnsi="GHEA Grapalat"/>
                <w:color w:val="000000"/>
                <w:sz w:val="20"/>
                <w:szCs w:val="20"/>
                <w:lang w:val="en-US"/>
              </w:rPr>
            </w:pPr>
            <w:r>
              <w:rPr>
                <w:rFonts w:ascii="GHEA Grapalat" w:hAnsi="GHEA Grapalat"/>
                <w:color w:val="000000"/>
                <w:sz w:val="20"/>
                <w:szCs w:val="20"/>
              </w:rPr>
              <w:t>19</w:t>
            </w:r>
          </w:p>
        </w:tc>
        <w:tc>
          <w:tcPr>
            <w:tcW w:w="2410" w:type="dxa"/>
            <w:vAlign w:val="center"/>
          </w:tcPr>
          <w:p w:rsidR="002C4C2C" w:rsidRPr="00945EBD" w:rsidRDefault="002C4C2C" w:rsidP="002C4C2C">
            <w:pPr>
              <w:jc w:val="center"/>
              <w:rPr>
                <w:rFonts w:ascii="GHEA Grapalat" w:hAnsi="GHEA Grapalat" w:cs="Calibri"/>
                <w:sz w:val="20"/>
                <w:szCs w:val="20"/>
              </w:rPr>
            </w:pPr>
            <w:r>
              <w:rPr>
                <w:rFonts w:ascii="GHEA Grapalat" w:hAnsi="GHEA Grapalat" w:cs="Calibri"/>
                <w:sz w:val="20"/>
                <w:szCs w:val="20"/>
              </w:rPr>
              <w:t>912000</w:t>
            </w:r>
          </w:p>
        </w:tc>
        <w:tc>
          <w:tcPr>
            <w:tcW w:w="5244" w:type="dxa"/>
            <w:vAlign w:val="center"/>
          </w:tcPr>
          <w:p w:rsidR="002C4C2C" w:rsidRPr="00630A36" w:rsidRDefault="002C4C2C" w:rsidP="002C4C2C">
            <w:pPr>
              <w:autoSpaceDE w:val="0"/>
              <w:autoSpaceDN w:val="0"/>
              <w:adjustRightInd w:val="0"/>
              <w:rPr>
                <w:rFonts w:ascii="GHEA Grapalat" w:eastAsiaTheme="minorHAnsi" w:hAnsi="GHEA Grapalat" w:cs="GHEA Grapalat"/>
                <w:color w:val="000000"/>
                <w:sz w:val="22"/>
                <w:szCs w:val="22"/>
                <w:lang w:val="hy-AM" w:eastAsia="en-US"/>
              </w:rPr>
            </w:pPr>
            <w:r>
              <w:rPr>
                <w:rFonts w:ascii="GHEA Grapalat" w:eastAsiaTheme="minorHAnsi" w:hAnsi="GHEA Grapalat" w:cs="GHEA Grapalat"/>
                <w:color w:val="000000"/>
                <w:sz w:val="22"/>
                <w:szCs w:val="22"/>
                <w:lang w:val="hy-AM" w:eastAsia="en-US"/>
              </w:rPr>
              <w:t>Хлеб</w:t>
            </w:r>
          </w:p>
        </w:tc>
      </w:tr>
    </w:tbl>
    <w:p w:rsidR="00096865" w:rsidRPr="00AF7127" w:rsidRDefault="005710AF" w:rsidP="00AF7127">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 </w:t>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5710AF" w:rsidRPr="009044F1" w:rsidRDefault="005710AF"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w:t>
      </w:r>
      <w:r w:rsidRPr="009044F1">
        <w:rPr>
          <w:rFonts w:ascii="GHEA Grapalat" w:hAnsi="GHEA Grapalat"/>
          <w:color w:val="000000"/>
        </w:rPr>
        <w:lastRenderedPageBreak/>
        <w:t>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5710AF" w:rsidRDefault="00096865" w:rsidP="005710AF">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57BAB">
        <w:rPr>
          <w:rFonts w:ascii="GHEA Grapalat" w:hAnsi="GHEA Grapalat"/>
          <w:sz w:val="24"/>
          <w:szCs w:val="24"/>
        </w:rPr>
        <w:t>запрос котировки</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5113DF">
        <w:rPr>
          <w:rFonts w:ascii="GHEA Grapalat" w:hAnsi="GHEA Grapalat"/>
          <w:sz w:val="24"/>
          <w:szCs w:val="24"/>
        </w:rPr>
        <w:t>4.2.</w:t>
      </w:r>
      <w:r w:rsidRPr="005113DF">
        <w:rPr>
          <w:rFonts w:ascii="GHEA Grapalat" w:hAnsi="GHEA Grapalat"/>
          <w:sz w:val="24"/>
          <w:szCs w:val="24"/>
        </w:rPr>
        <w:tab/>
      </w:r>
      <w:r w:rsidR="00AF7127" w:rsidRPr="00436C73">
        <w:rPr>
          <w:rFonts w:ascii="GHEA Grapalat" w:hAnsi="GHEA Grapalat"/>
          <w:b/>
          <w:sz w:val="24"/>
          <w:szCs w:val="24"/>
          <w:highlight w:val="yellow"/>
          <w:u w:val="single"/>
        </w:rPr>
        <w:t>Заявки на процедуру необходимо представить в комиссию по адресу ШР г.Гюмри ул.М.Мкртчян 47,</w:t>
      </w:r>
      <w:r w:rsidRPr="00436C73">
        <w:rPr>
          <w:rFonts w:ascii="GHEA Grapalat" w:hAnsi="GHEA Grapalat"/>
          <w:b/>
          <w:bCs/>
          <w:sz w:val="24"/>
          <w:szCs w:val="24"/>
          <w:highlight w:val="yellow"/>
        </w:rPr>
        <w:t xml:space="preserve">не позднее, чем </w:t>
      </w:r>
      <w:r w:rsidR="005113DF" w:rsidRPr="00436C73">
        <w:rPr>
          <w:rFonts w:ascii="GHEA Grapalat" w:hAnsi="GHEA Grapalat"/>
          <w:b/>
          <w:bCs/>
          <w:sz w:val="24"/>
          <w:szCs w:val="24"/>
          <w:highlight w:val="yellow"/>
        </w:rPr>
        <w:t>"</w:t>
      </w:r>
      <w:r w:rsidR="00436C73">
        <w:rPr>
          <w:rFonts w:ascii="GHEA Grapalat" w:hAnsi="GHEA Grapalat"/>
          <w:b/>
          <w:bCs/>
          <w:sz w:val="24"/>
          <w:szCs w:val="24"/>
          <w:highlight w:val="yellow"/>
        </w:rPr>
        <w:t>11</w:t>
      </w:r>
      <w:r w:rsidR="00AF7127" w:rsidRPr="00436C73">
        <w:rPr>
          <w:rFonts w:ascii="GHEA Grapalat" w:hAnsi="GHEA Grapalat"/>
          <w:b/>
          <w:bCs/>
          <w:sz w:val="24"/>
          <w:szCs w:val="24"/>
          <w:highlight w:val="yellow"/>
        </w:rPr>
        <w:t>։</w:t>
      </w:r>
      <w:r w:rsidR="00B649F8" w:rsidRPr="00436C73">
        <w:rPr>
          <w:rFonts w:ascii="GHEA Grapalat" w:hAnsi="GHEA Grapalat"/>
          <w:b/>
          <w:bCs/>
          <w:sz w:val="24"/>
          <w:szCs w:val="24"/>
          <w:highlight w:val="yellow"/>
        </w:rPr>
        <w:t>0</w:t>
      </w:r>
      <w:r w:rsidR="00816D8B" w:rsidRPr="00436C73">
        <w:rPr>
          <w:rFonts w:ascii="GHEA Grapalat" w:hAnsi="GHEA Grapalat"/>
          <w:b/>
          <w:bCs/>
          <w:sz w:val="24"/>
          <w:szCs w:val="24"/>
          <w:highlight w:val="yellow"/>
        </w:rPr>
        <w:t xml:space="preserve">0 </w:t>
      </w:r>
      <w:r w:rsidR="005113DF" w:rsidRPr="00436C73">
        <w:rPr>
          <w:rFonts w:ascii="GHEA Grapalat" w:hAnsi="GHEA Grapalat"/>
          <w:b/>
          <w:bCs/>
          <w:sz w:val="24"/>
          <w:szCs w:val="24"/>
          <w:highlight w:val="yellow"/>
        </w:rPr>
        <w:t>" часов "7"-</w:t>
      </w:r>
      <w:r w:rsidR="005113DF" w:rsidRPr="00436C73">
        <w:rPr>
          <w:rFonts w:ascii="GHEA Grapalat" w:hAnsi="GHEA Grapalat"/>
          <w:sz w:val="24"/>
          <w:szCs w:val="24"/>
          <w:highlight w:val="yellow"/>
        </w:rPr>
        <w:t>го</w:t>
      </w:r>
      <w:r w:rsidRPr="00436C73">
        <w:rPr>
          <w:rFonts w:ascii="GHEA Grapalat" w:hAnsi="GHEA Grapalat"/>
          <w:sz w:val="24"/>
          <w:szCs w:val="24"/>
          <w:highlight w:val="yellow"/>
        </w:rPr>
        <w:t xml:space="preserve"> дня</w:t>
      </w:r>
      <w:r w:rsidRPr="005113DF">
        <w:rPr>
          <w:rFonts w:ascii="GHEA Grapalat" w:hAnsi="GHEA Grapalat"/>
          <w:sz w:val="24"/>
          <w:szCs w:val="24"/>
        </w:rPr>
        <w:t xml:space="preserve"> с даты опубликования в бюллетене объявления и при</w:t>
      </w:r>
      <w:r w:rsidR="00E924AA">
        <w:rPr>
          <w:rFonts w:ascii="GHEA Grapalat" w:hAnsi="GHEA Grapalat"/>
          <w:sz w:val="24"/>
          <w:szCs w:val="24"/>
        </w:rPr>
        <w:t>глашения на настоящую процедуру</w:t>
      </w:r>
      <w:r w:rsidR="00E924AA">
        <w:rPr>
          <w:rFonts w:ascii="GHEA Grapalat" w:hAnsi="GHEA Grapalat"/>
          <w:b/>
          <w:sz w:val="24"/>
          <w:szCs w:val="24"/>
          <w:u w:val="single"/>
        </w:rPr>
        <w:t>.</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F7127">
        <w:rPr>
          <w:rFonts w:ascii="GHEA Grapalat" w:hAnsi="GHEA Grapalat"/>
          <w:i/>
          <w:sz w:val="24"/>
          <w:szCs w:val="24"/>
        </w:rPr>
        <w:t xml:space="preserve"> </w:t>
      </w:r>
      <w:r w:rsidR="00AF7127" w:rsidRPr="00AF7127">
        <w:rPr>
          <w:rFonts w:ascii="GHEA Grapalat" w:hAnsi="GHEA Grapalat"/>
          <w:sz w:val="24"/>
          <w:szCs w:val="24"/>
        </w:rPr>
        <w:t>Cоник Мкртчян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4C5356" w:rsidRDefault="00220C7C" w:rsidP="004C5356">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AF7127" w:rsidRDefault="00FD2748" w:rsidP="00B46D58">
      <w:pPr>
        <w:pStyle w:val="BodyTextIndent2"/>
        <w:widowControl w:val="0"/>
        <w:tabs>
          <w:tab w:val="left" w:pos="1134"/>
        </w:tabs>
        <w:spacing w:after="160" w:line="240" w:lineRule="auto"/>
        <w:ind w:firstLine="567"/>
        <w:rPr>
          <w:rFonts w:ascii="GHEA Grapalat" w:hAnsi="GHEA Grapalat" w:cs="Tahoma"/>
          <w:b/>
          <w:sz w:val="24"/>
          <w:szCs w:val="24"/>
          <w:u w:val="single"/>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436C73">
        <w:rPr>
          <w:rFonts w:ascii="GHEA Grapalat" w:hAnsi="GHEA Grapalat"/>
          <w:b/>
          <w:sz w:val="24"/>
          <w:szCs w:val="24"/>
          <w:highlight w:val="yellow"/>
          <w:u w:val="single"/>
        </w:rPr>
        <w:t xml:space="preserve">Вскрытие заявок произойдет на </w:t>
      </w:r>
      <w:r w:rsidRPr="00436C73">
        <w:rPr>
          <w:rFonts w:ascii="GHEA Grapalat" w:hAnsi="GHEA Grapalat"/>
          <w:b/>
          <w:bCs/>
          <w:sz w:val="24"/>
          <w:szCs w:val="24"/>
          <w:highlight w:val="yellow"/>
          <w:u w:val="single"/>
        </w:rPr>
        <w:t>"</w:t>
      </w:r>
      <w:r w:rsidR="005113DF" w:rsidRPr="00436C73">
        <w:rPr>
          <w:rFonts w:ascii="GHEA Grapalat" w:hAnsi="GHEA Grapalat"/>
          <w:b/>
          <w:bCs/>
          <w:sz w:val="24"/>
          <w:szCs w:val="24"/>
          <w:highlight w:val="yellow"/>
          <w:u w:val="single"/>
          <w:lang w:val="hy-AM"/>
        </w:rPr>
        <w:t>7</w:t>
      </w:r>
      <w:r w:rsidRPr="00436C73">
        <w:rPr>
          <w:rFonts w:ascii="GHEA Grapalat" w:hAnsi="GHEA Grapalat"/>
          <w:b/>
          <w:bCs/>
          <w:sz w:val="24"/>
          <w:szCs w:val="24"/>
          <w:highlight w:val="yellow"/>
          <w:u w:val="single"/>
        </w:rPr>
        <w:t>"-</w:t>
      </w:r>
      <w:r w:rsidR="005113DF" w:rsidRPr="00436C73">
        <w:rPr>
          <w:rFonts w:ascii="GHEA Grapalat" w:hAnsi="GHEA Grapalat"/>
          <w:b/>
          <w:bCs/>
          <w:sz w:val="24"/>
          <w:szCs w:val="24"/>
          <w:highlight w:val="yellow"/>
          <w:u w:val="single"/>
        </w:rPr>
        <w:t>о</w:t>
      </w:r>
      <w:r w:rsidRPr="00436C73">
        <w:rPr>
          <w:rFonts w:ascii="GHEA Grapalat" w:hAnsi="GHEA Grapalat"/>
          <w:b/>
          <w:bCs/>
          <w:sz w:val="24"/>
          <w:szCs w:val="24"/>
          <w:highlight w:val="yellow"/>
          <w:u w:val="single"/>
        </w:rPr>
        <w:t>й день в "</w:t>
      </w:r>
      <w:r w:rsidR="00844399" w:rsidRPr="00436C73">
        <w:rPr>
          <w:rFonts w:ascii="GHEA Grapalat" w:hAnsi="GHEA Grapalat"/>
          <w:b/>
          <w:bCs/>
          <w:sz w:val="24"/>
          <w:szCs w:val="24"/>
          <w:highlight w:val="yellow"/>
          <w:u w:val="single"/>
        </w:rPr>
        <w:t>1</w:t>
      </w:r>
      <w:r w:rsidR="00436C73" w:rsidRPr="00436C73">
        <w:rPr>
          <w:rFonts w:ascii="GHEA Grapalat" w:hAnsi="GHEA Grapalat"/>
          <w:b/>
          <w:bCs/>
          <w:sz w:val="24"/>
          <w:szCs w:val="24"/>
          <w:highlight w:val="yellow"/>
          <w:u w:val="single"/>
          <w:lang w:val="hy-AM"/>
        </w:rPr>
        <w:t>1</w:t>
      </w:r>
      <w:r w:rsidR="00B649F8" w:rsidRPr="00436C73">
        <w:rPr>
          <w:rFonts w:ascii="GHEA Grapalat" w:hAnsi="GHEA Grapalat"/>
          <w:b/>
          <w:bCs/>
          <w:sz w:val="24"/>
          <w:szCs w:val="24"/>
          <w:highlight w:val="yellow"/>
          <w:u w:val="single"/>
        </w:rPr>
        <w:t>։00</w:t>
      </w:r>
      <w:r w:rsidRPr="00436C73">
        <w:rPr>
          <w:rFonts w:ascii="GHEA Grapalat" w:hAnsi="GHEA Grapalat"/>
          <w:b/>
          <w:sz w:val="24"/>
          <w:szCs w:val="24"/>
          <w:highlight w:val="yellow"/>
          <w:u w:val="single"/>
        </w:rPr>
        <w:t xml:space="preserve">" со дня опубликования в </w:t>
      </w:r>
      <w:r w:rsidR="00CE35E7" w:rsidRPr="00436C73">
        <w:rPr>
          <w:rFonts w:ascii="GHEA Grapalat" w:hAnsi="GHEA Grapalat"/>
          <w:b/>
          <w:sz w:val="24"/>
          <w:szCs w:val="24"/>
          <w:highlight w:val="yellow"/>
          <w:u w:val="single"/>
        </w:rPr>
        <w:t>бюллетене</w:t>
      </w:r>
      <w:r w:rsidRPr="00436C73">
        <w:rPr>
          <w:rFonts w:ascii="GHEA Grapalat" w:hAnsi="GHEA Grapalat"/>
          <w:b/>
          <w:sz w:val="24"/>
          <w:szCs w:val="24"/>
          <w:highlight w:val="yellow"/>
          <w:u w:val="single"/>
        </w:rPr>
        <w:t xml:space="preserve"> объявления и при</w:t>
      </w:r>
      <w:r w:rsidR="00E924AA" w:rsidRPr="00436C73">
        <w:rPr>
          <w:rFonts w:ascii="GHEA Grapalat" w:hAnsi="GHEA Grapalat"/>
          <w:b/>
          <w:sz w:val="24"/>
          <w:szCs w:val="24"/>
          <w:highlight w:val="yellow"/>
          <w:u w:val="single"/>
        </w:rPr>
        <w:t xml:space="preserve">глашения на настоящую процедуру, </w:t>
      </w:r>
      <w:r w:rsidR="00E36BB6">
        <w:rPr>
          <w:rFonts w:ascii="GHEA Grapalat" w:hAnsi="GHEA Grapalat"/>
          <w:b/>
          <w:sz w:val="24"/>
          <w:szCs w:val="24"/>
          <w:highlight w:val="yellow"/>
          <w:u w:val="single"/>
        </w:rPr>
        <w:t>..05</w:t>
      </w:r>
      <w:r w:rsidR="00E924AA" w:rsidRPr="00436C73">
        <w:rPr>
          <w:rFonts w:ascii="GHEA Grapalat" w:hAnsi="GHEA Grapalat"/>
          <w:b/>
          <w:sz w:val="24"/>
          <w:szCs w:val="24"/>
          <w:highlight w:val="yellow"/>
          <w:u w:val="single"/>
        </w:rPr>
        <w:t>" "</w:t>
      </w:r>
      <w:r w:rsidR="00436C73" w:rsidRPr="00436C73">
        <w:rPr>
          <w:rFonts w:ascii="GHEA Grapalat" w:hAnsi="GHEA Grapalat"/>
          <w:b/>
          <w:sz w:val="24"/>
          <w:szCs w:val="24"/>
          <w:highlight w:val="yellow"/>
          <w:u w:val="single"/>
        </w:rPr>
        <w:t>08</w:t>
      </w:r>
      <w:r w:rsidR="00E924AA" w:rsidRPr="00436C73">
        <w:rPr>
          <w:b/>
          <w:highlight w:val="yellow"/>
          <w:u w:val="single"/>
        </w:rPr>
        <w:t xml:space="preserve"> </w:t>
      </w:r>
      <w:r w:rsidR="00E924AA" w:rsidRPr="00436C73">
        <w:rPr>
          <w:rFonts w:ascii="GHEA Grapalat" w:hAnsi="GHEA Grapalat"/>
          <w:b/>
          <w:sz w:val="24"/>
          <w:szCs w:val="24"/>
          <w:highlight w:val="yellow"/>
          <w:u w:val="single"/>
        </w:rPr>
        <w:t>" "</w:t>
      </w:r>
      <w:r w:rsidR="00436C73" w:rsidRPr="00436C73">
        <w:rPr>
          <w:rFonts w:ascii="GHEA Grapalat" w:hAnsi="GHEA Grapalat"/>
          <w:b/>
          <w:sz w:val="24"/>
          <w:szCs w:val="24"/>
          <w:highlight w:val="yellow"/>
          <w:u w:val="single"/>
          <w:lang w:val="hy-AM"/>
        </w:rPr>
        <w:t>2024</w:t>
      </w:r>
      <w:r w:rsidR="00E924AA" w:rsidRPr="00436C73">
        <w:rPr>
          <w:rFonts w:ascii="GHEA Grapalat" w:hAnsi="GHEA Grapalat"/>
          <w:b/>
          <w:sz w:val="24"/>
          <w:szCs w:val="24"/>
          <w:highlight w:val="yellow"/>
          <w:u w:val="single"/>
        </w:rPr>
        <w:t>"</w:t>
      </w:r>
      <w:r w:rsidR="00E924AA" w:rsidRPr="00436C73">
        <w:rPr>
          <w:highlight w:val="yellow"/>
        </w:rPr>
        <w:t xml:space="preserve"> </w:t>
      </w:r>
      <w:r w:rsidR="00E924AA" w:rsidRPr="00436C73">
        <w:rPr>
          <w:rFonts w:ascii="GHEA Grapalat" w:hAnsi="GHEA Grapalat"/>
          <w:b/>
          <w:sz w:val="24"/>
          <w:szCs w:val="24"/>
          <w:highlight w:val="yellow"/>
          <w:u w:val="single"/>
        </w:rPr>
        <w:t>года</w:t>
      </w:r>
      <w:r w:rsidRPr="00AF7127">
        <w:rPr>
          <w:rFonts w:ascii="GHEA Grapalat" w:hAnsi="GHEA Grapalat"/>
          <w:b/>
          <w:sz w:val="24"/>
          <w:szCs w:val="24"/>
          <w:u w:val="single"/>
        </w:rPr>
        <w:t xml:space="preserve">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5113DF">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113DF" w:rsidRPr="006803B0">
        <w:rPr>
          <w:rFonts w:ascii="GHEA Grapalat" w:hAnsi="GHEA Grapalat"/>
          <w:i w:val="0"/>
          <w:sz w:val="24"/>
          <w:szCs w:val="24"/>
        </w:rPr>
        <w:t>Центрального банка РА на день подачи заявок</w:t>
      </w:r>
      <w:r w:rsidR="005113DF" w:rsidRPr="006803B0">
        <w:rPr>
          <w:rStyle w:val="FootnoteReference"/>
          <w:rFonts w:ascii="GHEA Grapalat" w:hAnsi="GHEA Grapalat"/>
          <w:i w:val="0"/>
          <w:sz w:val="24"/>
          <w:szCs w:val="24"/>
          <w:vertAlign w:val="baseline"/>
        </w:rPr>
        <w:t xml:space="preserve"> </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w:t>
      </w:r>
      <w:r w:rsidR="004A4515" w:rsidRPr="00CF6D51">
        <w:rPr>
          <w:rFonts w:ascii="GHEA Grapalat" w:hAnsi="GHEA Grapalat"/>
          <w:sz w:val="24"/>
          <w:szCs w:val="24"/>
        </w:rPr>
        <w:lastRenderedPageBreak/>
        <w:t>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lastRenderedPageBreak/>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w:t>
      </w:r>
      <w:r w:rsidRPr="009044F1">
        <w:rPr>
          <w:rFonts w:ascii="GHEA Grapalat" w:hAnsi="GHEA Grapalat"/>
        </w:rPr>
        <w:lastRenderedPageBreak/>
        <w:t>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AF7127">
        <w:rPr>
          <w:rFonts w:ascii="GHEA Grapalat" w:hAnsi="GHEA Grapalat"/>
          <w:b/>
          <w:i/>
          <w:sz w:val="24"/>
          <w:szCs w:val="24"/>
          <w:u w:val="single"/>
        </w:rPr>
        <w:t xml:space="preserve">Период ожидания в случае настоящей процедуры составляет </w:t>
      </w:r>
      <w:r w:rsidR="00491836">
        <w:rPr>
          <w:rFonts w:ascii="GHEA Grapalat" w:hAnsi="GHEA Grapalat"/>
          <w:b/>
          <w:i/>
          <w:sz w:val="24"/>
          <w:szCs w:val="24"/>
          <w:u w:val="single"/>
        </w:rPr>
        <w:t>"10 (</w:t>
      </w:r>
      <w:r w:rsidR="00491836" w:rsidRPr="00491836">
        <w:rPr>
          <w:rFonts w:ascii="GHEA Grapalat" w:hAnsi="GHEA Grapalat"/>
          <w:b/>
          <w:i/>
          <w:sz w:val="24"/>
          <w:szCs w:val="24"/>
          <w:u w:val="single"/>
        </w:rPr>
        <w:t>десять</w:t>
      </w:r>
      <w:r w:rsidR="005113DF" w:rsidRPr="00AF7127">
        <w:rPr>
          <w:rFonts w:ascii="GHEA Grapalat" w:hAnsi="GHEA Grapalat"/>
          <w:b/>
          <w:i/>
          <w:sz w:val="24"/>
          <w:szCs w:val="24"/>
          <w:u w:val="single"/>
        </w:rPr>
        <w:t xml:space="preserve">)" </w:t>
      </w:r>
      <w:r w:rsidRPr="00AF7127">
        <w:rPr>
          <w:rFonts w:ascii="GHEA Grapalat" w:hAnsi="GHEA Grapalat"/>
          <w:b/>
          <w:i/>
          <w:sz w:val="24"/>
          <w:szCs w:val="24"/>
          <w:u w:val="single"/>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w:t>
      </w:r>
      <w:r w:rsidRPr="009044F1">
        <w:rPr>
          <w:rFonts w:ascii="GHEA Grapalat" w:hAnsi="GHEA Grapalat"/>
        </w:rPr>
        <w:lastRenderedPageBreak/>
        <w:t>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5113DF" w:rsidRPr="00AF7127">
        <w:rPr>
          <w:rFonts w:ascii="GHEA Grapalat" w:hAnsi="GHEA Grapalat"/>
          <w:b/>
          <w:i/>
          <w:u w:val="single"/>
        </w:rPr>
        <w:t xml:space="preserve">Размер обеспечения квалификации равен 15 процентам ценового предложения отобранного участника. Обеспечение квалификации представляется в виде </w:t>
      </w:r>
      <w:r w:rsidR="00E63F0E" w:rsidRPr="00AF7127">
        <w:rPr>
          <w:rFonts w:ascii="GHEA Grapalat" w:hAnsi="GHEA Grapalat"/>
          <w:b/>
          <w:i/>
          <w:u w:val="single"/>
          <w:lang w:val="hy-AM"/>
        </w:rPr>
        <w:t xml:space="preserve">одностороннем порядке акта </w:t>
      </w:r>
      <w:r w:rsidR="005113DF" w:rsidRPr="00AF7127">
        <w:rPr>
          <w:rFonts w:ascii="GHEA Grapalat" w:hAnsi="GHEA Grapalat"/>
          <w:b/>
          <w:i/>
          <w:u w:val="single"/>
        </w:rPr>
        <w:t>соглашения о неустойке (пр</w:t>
      </w:r>
      <w:r w:rsidR="00AF7127" w:rsidRPr="00AF7127">
        <w:rPr>
          <w:rFonts w:ascii="GHEA Grapalat" w:hAnsi="GHEA Grapalat"/>
          <w:b/>
          <w:i/>
          <w:u w:val="single"/>
        </w:rPr>
        <w:t xml:space="preserve">иложение 4. 2) </w:t>
      </w:r>
      <w:r w:rsidR="005113DF" w:rsidRPr="00AF7127">
        <w:rPr>
          <w:rFonts w:ascii="Cambria Math" w:hAnsi="Cambria Math"/>
          <w:b/>
          <w:i/>
          <w:u w:val="single"/>
          <w:lang w:val="hy-AM"/>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571E4C" w:rsidRPr="00BF3E44">
        <w:rPr>
          <w:rFonts w:ascii="GHEA Grapalat" w:hAnsi="GHEA Grapalat"/>
        </w:rPr>
        <w:lastRenderedPageBreak/>
        <w:t>квалификации его сумма исчисляется по отношению к общей цене контракта.</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Pr="000C5529" w:rsidRDefault="00DA0186" w:rsidP="00801A4F">
      <w:pPr>
        <w:widowControl w:val="0"/>
        <w:tabs>
          <w:tab w:val="left" w:pos="1276"/>
        </w:tabs>
        <w:spacing w:after="160"/>
        <w:ind w:firstLine="567"/>
        <w:jc w:val="both"/>
        <w:rPr>
          <w:rFonts w:ascii="GHEA Grapalat" w:hAnsi="GHEA Grapalat"/>
          <w:lang w:val="hy-AM"/>
        </w:rPr>
      </w:pPr>
      <w:r w:rsidRPr="000C5529">
        <w:rPr>
          <w:rFonts w:ascii="GHEA Grapalat" w:hAnsi="GHEA Grapalat"/>
          <w:lang w:val="hy-AM"/>
        </w:rPr>
        <w:t>---------------------------</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Если цена 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7628EF" w:rsidRDefault="00030D40" w:rsidP="00B46D58">
      <w:pPr>
        <w:widowControl w:val="0"/>
        <w:tabs>
          <w:tab w:val="left" w:pos="1276"/>
        </w:tabs>
        <w:spacing w:after="160"/>
        <w:ind w:firstLine="567"/>
        <w:jc w:val="both"/>
        <w:rPr>
          <w:rFonts w:ascii="GHEA Grapalat" w:hAnsi="GHEA Grapalat"/>
          <w:b/>
          <w:i/>
          <w:u w:val="single"/>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5113DF" w:rsidRPr="005B77BB">
        <w:rPr>
          <w:rFonts w:ascii="GHEA Grapalat" w:hAnsi="GHEA Grapalat"/>
        </w:rPr>
        <w:t xml:space="preserve"> </w:t>
      </w:r>
      <w:r w:rsidR="005113DF" w:rsidRPr="007628EF">
        <w:rPr>
          <w:rFonts w:ascii="GHEA Grapalat" w:hAnsi="GHEA Grapalat"/>
          <w:b/>
          <w:i/>
          <w:u w:val="single"/>
        </w:rPr>
        <w:t xml:space="preserve">Размер обеспечения договора составляет 10 процентов от цены договора. Обеспечение договора представляется в виде </w:t>
      </w:r>
      <w:r w:rsidR="005113DF" w:rsidRPr="007628EF">
        <w:rPr>
          <w:rFonts w:ascii="GHEA Grapalat" w:hAnsi="GHEA Grapalat"/>
          <w:b/>
          <w:i/>
          <w:u w:val="single"/>
          <w:lang w:val="hy-AM"/>
        </w:rPr>
        <w:t xml:space="preserve">утвержденного в одностороннем порядке акта - неустойки </w:t>
      </w:r>
      <w:r w:rsidR="005113DF" w:rsidRPr="007628EF">
        <w:rPr>
          <w:rFonts w:ascii="GHEA Grapalat" w:hAnsi="GHEA Grapalat"/>
          <w:b/>
          <w:i/>
          <w:u w:val="single"/>
        </w:rPr>
        <w:t>(Приложение 5</w:t>
      </w:r>
      <w:r w:rsidR="005113DF" w:rsidRPr="007628EF">
        <w:rPr>
          <w:rFonts w:ascii="Cambria Math" w:hAnsi="Cambria Math"/>
          <w:b/>
          <w:i/>
          <w:u w:val="single"/>
          <w:lang w:val="hy-AM"/>
        </w:rPr>
        <w:t>․1</w:t>
      </w:r>
      <w:r w:rsidR="005113DF" w:rsidRPr="007628EF">
        <w:rPr>
          <w:rFonts w:ascii="GHEA Grapalat" w:hAnsi="GHEA Grapalat"/>
          <w:b/>
          <w:i/>
          <w:u w:val="single"/>
        </w:rPr>
        <w:t xml:space="preserve">) </w:t>
      </w:r>
      <w:r w:rsidR="00375E5E" w:rsidRPr="007628EF">
        <w:rPr>
          <w:rFonts w:ascii="GHEA Grapalat" w:hAnsi="GHEA Grapalat"/>
          <w:b/>
          <w:i/>
          <w:u w:val="single"/>
        </w:rPr>
        <w:t>.</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637D24" w:rsidRPr="00436C73" w:rsidRDefault="00030D40" w:rsidP="00436C73">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w:t>
      </w:r>
      <w:r w:rsidRPr="009044F1">
        <w:rPr>
          <w:rFonts w:ascii="GHEA Grapalat" w:hAnsi="GHEA Grapalat"/>
        </w:rPr>
        <w:lastRenderedPageBreak/>
        <w:t xml:space="preserve">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w:t>
      </w:r>
      <w:r w:rsidRPr="009044F1">
        <w:rPr>
          <w:rFonts w:ascii="GHEA Grapalat" w:hAnsi="GHEA Grapalat"/>
        </w:rPr>
        <w:lastRenderedPageBreak/>
        <w:t xml:space="preserve">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lastRenderedPageBreak/>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57BAB">
        <w:rPr>
          <w:rFonts w:ascii="GHEA Grapalat" w:hAnsi="GHEA Grapalat"/>
          <w:b/>
        </w:rPr>
        <w:t>ЗАПРОС КОТИРОВКИ</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Pr="00436C73" w:rsidRDefault="00096865" w:rsidP="00436C73">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7567D8" w:rsidRDefault="002D5CF0" w:rsidP="00B46D58">
      <w:pPr>
        <w:widowControl w:val="0"/>
        <w:tabs>
          <w:tab w:val="left" w:pos="1134"/>
        </w:tabs>
        <w:spacing w:after="160"/>
        <w:ind w:firstLine="567"/>
        <w:jc w:val="both"/>
        <w:rPr>
          <w:rFonts w:ascii="GHEA Grapalat" w:hAnsi="GHEA Grapalat"/>
          <w:b/>
          <w:i/>
          <w:u w:val="single"/>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w:t>
      </w:r>
      <w:r w:rsidRPr="007567D8">
        <w:rPr>
          <w:rFonts w:ascii="GHEA Grapalat" w:hAnsi="GHEA Grapalat"/>
          <w:b/>
          <w:i/>
          <w:u w:val="single"/>
        </w:rPr>
        <w:t>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r w:rsidRPr="007567D8">
        <w:rPr>
          <w:rFonts w:ascii="GHEA Grapalat" w:hAnsi="GHEA Grapalat"/>
          <w:b/>
          <w:i/>
          <w:u w:val="single"/>
        </w:rPr>
        <w:t xml:space="preserve">Приложению </w:t>
      </w:r>
      <w:r w:rsidRPr="007567D8">
        <w:rPr>
          <w:rFonts w:ascii="GHEA Grapalat" w:hAnsi="GHEA Grapalat"/>
          <w:b/>
          <w:i/>
          <w:u w:val="single"/>
          <w:lang w:val="en-US"/>
        </w:rPr>
        <w:t>N</w:t>
      </w:r>
      <w:r w:rsidRPr="007567D8">
        <w:rPr>
          <w:rFonts w:ascii="GHEA Grapalat" w:hAnsi="GHEA Grapalat"/>
          <w:b/>
          <w:i/>
          <w:u w:val="single"/>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9"/>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 xml:space="preserve">ценовое предложение согласно </w:t>
      </w:r>
      <w:r w:rsidRPr="00184352">
        <w:rPr>
          <w:rFonts w:ascii="GHEA Grapalat" w:hAnsi="GHEA Grapalat"/>
          <w:b/>
          <w:i/>
          <w:u w:val="single"/>
        </w:rPr>
        <w:t>Приложению №</w:t>
      </w:r>
      <w:r w:rsidR="00385C27" w:rsidRPr="00184352">
        <w:rPr>
          <w:rFonts w:ascii="GHEA Grapalat" w:hAnsi="GHEA Grapalat"/>
          <w:b/>
          <w:i/>
          <w:u w:val="single"/>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w:t>
      </w:r>
      <w:r w:rsidR="008937EA" w:rsidRPr="002658C9">
        <w:rPr>
          <w:rFonts w:ascii="GHEA Grapalat" w:hAnsi="GHEA Grapalat"/>
        </w:rPr>
        <w:lastRenderedPageBreak/>
        <w:t xml:space="preserve">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628EF">
        <w:rPr>
          <w:rFonts w:ascii="GHEA Grapalat" w:hAnsi="GHEA Grapalat"/>
          <w:b/>
          <w:bCs/>
          <w:u w:val="single"/>
        </w:rPr>
        <w:t>в 2</w:t>
      </w:r>
      <w:r w:rsidR="008620B4" w:rsidRPr="006803B0">
        <w:rPr>
          <w:rFonts w:ascii="GHEA Grapalat" w:hAnsi="GHEA Grapalat"/>
          <w:b/>
          <w:bCs/>
          <w:u w:val="single"/>
          <w:lang w:val="hy-AM"/>
        </w:rPr>
        <w:t xml:space="preserve"> </w:t>
      </w:r>
      <w:r w:rsidR="007628EF">
        <w:rPr>
          <w:rFonts w:ascii="GHEA Grapalat" w:hAnsi="GHEA Grapalat"/>
          <w:b/>
          <w:bCs/>
          <w:u w:val="single"/>
        </w:rPr>
        <w:t>(двух</w:t>
      </w:r>
      <w:r w:rsidR="008620B4" w:rsidRPr="006803B0">
        <w:rPr>
          <w:rFonts w:ascii="GHEA Grapalat" w:hAnsi="GHEA Grapalat"/>
          <w:b/>
          <w:bCs/>
          <w:u w:val="single"/>
        </w:rPr>
        <w:t>)</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7628EF">
      <w:pPr>
        <w:pStyle w:val="norm"/>
        <w:widowControl w:val="0"/>
        <w:spacing w:after="160" w:line="240" w:lineRule="auto"/>
        <w:ind w:firstLine="0"/>
        <w:rPr>
          <w:rFonts w:ascii="GHEA Grapalat" w:hAnsi="GHEA Grapalat"/>
          <w:b/>
          <w:sz w:val="24"/>
          <w:szCs w:val="24"/>
        </w:rPr>
      </w:pPr>
    </w:p>
    <w:p w:rsidR="00654E19" w:rsidRDefault="00654E19" w:rsidP="00181C1B">
      <w:pPr>
        <w:pStyle w:val="norm"/>
        <w:widowControl w:val="0"/>
        <w:spacing w:after="160" w:line="240" w:lineRule="auto"/>
        <w:ind w:firstLine="0"/>
        <w:rPr>
          <w:rFonts w:ascii="GHEA Grapalat" w:hAnsi="GHEA Grapalat"/>
          <w:b/>
          <w:sz w:val="24"/>
          <w:szCs w:val="24"/>
        </w:rPr>
      </w:pPr>
    </w:p>
    <w:p w:rsidR="007567D8" w:rsidRDefault="007567D8" w:rsidP="00181C1B">
      <w:pPr>
        <w:pStyle w:val="norm"/>
        <w:widowControl w:val="0"/>
        <w:spacing w:after="160" w:line="240" w:lineRule="auto"/>
        <w:ind w:firstLine="0"/>
        <w:rPr>
          <w:rFonts w:ascii="GHEA Grapalat" w:hAnsi="GHEA Grapalat"/>
          <w:b/>
          <w:sz w:val="24"/>
          <w:szCs w:val="24"/>
        </w:rPr>
      </w:pPr>
    </w:p>
    <w:p w:rsidR="007567D8" w:rsidRDefault="007567D8" w:rsidP="00181C1B">
      <w:pPr>
        <w:pStyle w:val="norm"/>
        <w:widowControl w:val="0"/>
        <w:spacing w:after="160" w:line="240" w:lineRule="auto"/>
        <w:ind w:firstLine="0"/>
        <w:rPr>
          <w:rFonts w:ascii="GHEA Grapalat" w:hAnsi="GHEA Grapalat"/>
          <w:b/>
          <w:sz w:val="24"/>
          <w:szCs w:val="24"/>
        </w:rPr>
      </w:pPr>
    </w:p>
    <w:p w:rsidR="007567D8" w:rsidRDefault="007567D8" w:rsidP="00181C1B">
      <w:pPr>
        <w:pStyle w:val="norm"/>
        <w:widowControl w:val="0"/>
        <w:spacing w:after="160" w:line="240" w:lineRule="auto"/>
        <w:ind w:firstLine="0"/>
        <w:rPr>
          <w:rFonts w:ascii="GHEA Grapalat" w:hAnsi="GHEA Grapalat"/>
          <w:b/>
          <w:sz w:val="24"/>
          <w:szCs w:val="24"/>
        </w:rPr>
      </w:pPr>
    </w:p>
    <w:p w:rsidR="007567D8" w:rsidRDefault="007567D8" w:rsidP="00181C1B">
      <w:pPr>
        <w:pStyle w:val="norm"/>
        <w:widowControl w:val="0"/>
        <w:spacing w:after="160" w:line="240" w:lineRule="auto"/>
        <w:ind w:firstLine="0"/>
        <w:rPr>
          <w:rFonts w:ascii="GHEA Grapalat" w:hAnsi="GHEA Grapalat"/>
          <w:b/>
          <w:sz w:val="24"/>
          <w:szCs w:val="24"/>
        </w:rPr>
      </w:pPr>
    </w:p>
    <w:p w:rsidR="007567D8" w:rsidRDefault="007567D8" w:rsidP="00181C1B">
      <w:pPr>
        <w:pStyle w:val="norm"/>
        <w:widowControl w:val="0"/>
        <w:spacing w:after="160" w:line="240" w:lineRule="auto"/>
        <w:ind w:firstLine="0"/>
        <w:rPr>
          <w:rFonts w:ascii="GHEA Grapalat" w:hAnsi="GHEA Grapalat"/>
          <w:b/>
          <w:sz w:val="24"/>
          <w:szCs w:val="24"/>
        </w:rPr>
      </w:pPr>
    </w:p>
    <w:p w:rsidR="00436C73" w:rsidRDefault="00436C73" w:rsidP="00181C1B">
      <w:pPr>
        <w:pStyle w:val="norm"/>
        <w:widowControl w:val="0"/>
        <w:spacing w:after="160" w:line="240" w:lineRule="auto"/>
        <w:ind w:firstLine="0"/>
        <w:rPr>
          <w:rFonts w:ascii="GHEA Grapalat" w:hAnsi="GHEA Grapalat"/>
          <w:b/>
          <w:sz w:val="24"/>
          <w:szCs w:val="24"/>
        </w:rPr>
      </w:pPr>
    </w:p>
    <w:p w:rsidR="00436C73" w:rsidRDefault="00436C73" w:rsidP="00181C1B">
      <w:pPr>
        <w:pStyle w:val="norm"/>
        <w:widowControl w:val="0"/>
        <w:spacing w:after="160" w:line="240" w:lineRule="auto"/>
        <w:ind w:firstLine="0"/>
        <w:rPr>
          <w:rFonts w:ascii="GHEA Grapalat" w:hAnsi="GHEA Grapalat"/>
          <w:b/>
          <w:sz w:val="24"/>
          <w:szCs w:val="24"/>
        </w:rPr>
      </w:pPr>
    </w:p>
    <w:p w:rsidR="007567D8" w:rsidRPr="00F677F1" w:rsidRDefault="007567D8" w:rsidP="00181C1B">
      <w:pPr>
        <w:pStyle w:val="norm"/>
        <w:widowControl w:val="0"/>
        <w:spacing w:after="160" w:line="240" w:lineRule="auto"/>
        <w:ind w:firstLine="0"/>
        <w:rPr>
          <w:rFonts w:ascii="GHEA Grapalat" w:hAnsi="GHEA Grapalat"/>
          <w:b/>
          <w:sz w:val="24"/>
          <w:szCs w:val="24"/>
        </w:rPr>
      </w:pPr>
    </w:p>
    <w:p w:rsidR="00B2572B" w:rsidRPr="00374F4A" w:rsidRDefault="00B2572B" w:rsidP="007650AA">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650AA" w:rsidRPr="007B7937" w:rsidRDefault="00B2572B" w:rsidP="007650AA">
      <w:pPr>
        <w:pStyle w:val="BodyTextIndent"/>
        <w:spacing w:line="240" w:lineRule="auto"/>
        <w:jc w:val="right"/>
        <w:rPr>
          <w:rFonts w:ascii="GHEA Grapalat" w:hAnsi="GHEA Grapalat"/>
          <w:b/>
          <w:i w:val="0"/>
          <w:lang w:val="af-ZA"/>
        </w:rPr>
      </w:pPr>
      <w:r w:rsidRPr="00BF4E90">
        <w:rPr>
          <w:rFonts w:ascii="GHEA Grapalat" w:hAnsi="GHEA Grapalat"/>
          <w:b/>
          <w:sz w:val="24"/>
          <w:szCs w:val="24"/>
        </w:rPr>
        <w:t xml:space="preserve">к Приглашению на </w:t>
      </w:r>
      <w:r w:rsidR="00557BAB">
        <w:rPr>
          <w:rFonts w:ascii="GHEA Grapalat" w:hAnsi="GHEA Grapalat"/>
          <w:b/>
          <w:sz w:val="24"/>
          <w:szCs w:val="24"/>
        </w:rPr>
        <w:t>запрос котировки</w:t>
      </w:r>
      <w:r w:rsidR="00123294" w:rsidRPr="00BF4E90">
        <w:rPr>
          <w:rFonts w:ascii="GHEA Grapalat" w:hAnsi="GHEA Grapalat" w:cs="Arial"/>
          <w:b/>
          <w:sz w:val="24"/>
          <w:szCs w:val="24"/>
        </w:rPr>
        <w:br/>
      </w:r>
      <w:r w:rsidRPr="00374F4A">
        <w:rPr>
          <w:rFonts w:ascii="GHEA Grapalat" w:hAnsi="GHEA Grapalat"/>
          <w:b/>
          <w:sz w:val="24"/>
          <w:szCs w:val="24"/>
        </w:rPr>
        <w:t>под кодом</w:t>
      </w:r>
      <w:r w:rsidR="00EF5887">
        <w:rPr>
          <w:rFonts w:ascii="GHEA Grapalat" w:hAnsi="GHEA Grapalat"/>
          <w:sz w:val="24"/>
          <w:szCs w:val="24"/>
        </w:rPr>
        <w:t>"</w:t>
      </w:r>
      <w:r w:rsidR="00184352">
        <w:rPr>
          <w:rFonts w:ascii="GHEA Grapalat" w:hAnsi="GHEA Grapalat"/>
          <w:sz w:val="24"/>
          <w:szCs w:val="24"/>
        </w:rPr>
        <w:t xml:space="preserve"> </w:t>
      </w:r>
      <w:r w:rsidR="007650AA" w:rsidRPr="007B7937">
        <w:rPr>
          <w:rFonts w:ascii="GHEA Grapalat" w:hAnsi="GHEA Grapalat"/>
          <w:b/>
          <w:i w:val="0"/>
          <w:sz w:val="22"/>
          <w:szCs w:val="22"/>
          <w:lang w:val="af-ZA"/>
        </w:rPr>
        <w:t>«</w:t>
      </w:r>
      <w:r w:rsidR="007650AA" w:rsidRPr="007B7937">
        <w:rPr>
          <w:rFonts w:ascii="GHEA Grapalat" w:hAnsi="GHEA Grapalat"/>
          <w:b/>
          <w:i w:val="0"/>
          <w:sz w:val="22"/>
          <w:szCs w:val="22"/>
          <w:lang w:val="hy-AM"/>
        </w:rPr>
        <w:t>ՇՄԳ</w:t>
      </w:r>
      <w:r w:rsidR="007650AA" w:rsidRPr="007B7937">
        <w:rPr>
          <w:rFonts w:ascii="GHEA Grapalat" w:hAnsi="GHEA Grapalat"/>
          <w:b/>
          <w:i w:val="0"/>
          <w:sz w:val="22"/>
          <w:szCs w:val="22"/>
          <w:lang w:val="af-ZA"/>
        </w:rPr>
        <w:t>21</w:t>
      </w:r>
      <w:r w:rsidR="007650AA">
        <w:rPr>
          <w:rFonts w:ascii="GHEA Grapalat" w:hAnsi="GHEA Grapalat"/>
          <w:b/>
          <w:i w:val="0"/>
          <w:sz w:val="22"/>
          <w:szCs w:val="22"/>
          <w:lang w:val="hy-AM"/>
        </w:rPr>
        <w:t>ԴՊ</w:t>
      </w:r>
      <w:r w:rsidR="007650AA" w:rsidRPr="007B7937">
        <w:rPr>
          <w:rFonts w:ascii="GHEA Grapalat" w:hAnsi="GHEA Grapalat"/>
          <w:b/>
          <w:i w:val="0"/>
          <w:sz w:val="22"/>
          <w:szCs w:val="22"/>
          <w:lang w:val="af-ZA"/>
        </w:rPr>
        <w:t>-</w:t>
      </w:r>
      <w:r w:rsidR="007650AA" w:rsidRPr="007B7937">
        <w:rPr>
          <w:rFonts w:ascii="GHEA Grapalat" w:hAnsi="GHEA Grapalat"/>
          <w:b/>
          <w:i w:val="0"/>
          <w:sz w:val="22"/>
          <w:szCs w:val="22"/>
          <w:lang w:val="hy-AM"/>
        </w:rPr>
        <w:t>ԳՀ</w:t>
      </w:r>
      <w:r w:rsidR="007650AA" w:rsidRPr="007B7937">
        <w:rPr>
          <w:rFonts w:ascii="GHEA Grapalat" w:hAnsi="GHEA Grapalat"/>
          <w:b/>
          <w:i w:val="0"/>
          <w:sz w:val="22"/>
          <w:szCs w:val="22"/>
          <w:lang w:val="af-ZA"/>
        </w:rPr>
        <w:t>ԱՊՁԲ</w:t>
      </w:r>
      <w:r w:rsidR="007567D8">
        <w:rPr>
          <w:rFonts w:ascii="GHEA Grapalat" w:hAnsi="GHEA Grapalat"/>
          <w:b/>
          <w:i w:val="0"/>
          <w:sz w:val="22"/>
          <w:szCs w:val="22"/>
        </w:rPr>
        <w:t>-</w:t>
      </w:r>
      <w:r w:rsidR="004C5356">
        <w:rPr>
          <w:rFonts w:ascii="GHEA Grapalat" w:hAnsi="GHEA Grapalat"/>
          <w:b/>
          <w:i w:val="0"/>
          <w:sz w:val="22"/>
          <w:szCs w:val="22"/>
          <w:lang w:val="af-ZA"/>
        </w:rPr>
        <w:t>2024</w:t>
      </w:r>
      <w:r w:rsidR="007650AA" w:rsidRPr="007B7937">
        <w:rPr>
          <w:rFonts w:ascii="GHEA Grapalat" w:hAnsi="GHEA Grapalat"/>
          <w:b/>
          <w:i w:val="0"/>
          <w:sz w:val="22"/>
          <w:szCs w:val="22"/>
          <w:lang w:val="af-ZA"/>
        </w:rPr>
        <w:t>/</w:t>
      </w:r>
      <w:r w:rsidR="007650AA"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7650AA" w:rsidRPr="007B7937">
        <w:rPr>
          <w:rFonts w:ascii="GHEA Grapalat" w:hAnsi="GHEA Grapalat"/>
          <w:b/>
          <w:i w:val="0"/>
          <w:sz w:val="22"/>
          <w:szCs w:val="22"/>
          <w:lang w:val="af-ZA"/>
        </w:rPr>
        <w:t xml:space="preserve"> »  </w:t>
      </w:r>
    </w:p>
    <w:p w:rsidR="00B2572B" w:rsidRPr="007650AA" w:rsidRDefault="00B2572B" w:rsidP="007650AA">
      <w:pPr>
        <w:pStyle w:val="BodyTextIndent3"/>
        <w:widowControl w:val="0"/>
        <w:spacing w:after="160" w:line="240" w:lineRule="auto"/>
        <w:jc w:val="right"/>
        <w:rPr>
          <w:rFonts w:ascii="GHEA Grapalat" w:hAnsi="GHEA Grapalat" w:cs="Sylfaen"/>
          <w:b/>
          <w:lang w:val="af-ZA"/>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620B4" w:rsidRPr="00270327">
        <w:rPr>
          <w:rFonts w:ascii="GHEA Grapalat" w:hAnsi="GHEA Grapalat"/>
          <w:sz w:val="24"/>
          <w:szCs w:val="24"/>
        </w:rPr>
        <w:t>запрос котировки</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650AA" w:rsidRPr="007B7937" w:rsidRDefault="00374F4A" w:rsidP="007650AA">
      <w:pPr>
        <w:pStyle w:val="BodyTextIndent"/>
        <w:spacing w:line="240" w:lineRule="auto"/>
        <w:rPr>
          <w:rFonts w:ascii="GHEA Grapalat" w:hAnsi="GHEA Grapalat"/>
          <w:b/>
          <w:i w:val="0"/>
          <w:lang w:val="af-ZA"/>
        </w:rPr>
      </w:pPr>
      <w:r>
        <w:rPr>
          <w:rFonts w:ascii="GHEA Grapalat" w:hAnsi="GHEA Grapalat"/>
        </w:rPr>
        <w:t>___________</w:t>
      </w:r>
      <w:r w:rsidRPr="00FA54C5">
        <w:rPr>
          <w:rFonts w:ascii="GHEA Grapalat" w:hAnsi="GHEA Grapalat"/>
        </w:rPr>
        <w:t>__</w:t>
      </w:r>
      <w:r w:rsidR="007567D8">
        <w:rPr>
          <w:rFonts w:ascii="GHEA Grapalat" w:hAnsi="GHEA Grapalat"/>
        </w:rPr>
        <w:t>_________________________</w:t>
      </w:r>
      <w:r w:rsidRPr="00DA5EA0">
        <w:rPr>
          <w:rFonts w:ascii="GHEA Grapalat" w:hAnsi="GHEA Grapalat"/>
        </w:rPr>
        <w:t xml:space="preserve"> </w:t>
      </w:r>
      <w:r w:rsidRPr="005437F6">
        <w:rPr>
          <w:rFonts w:ascii="GHEA Grapalat" w:hAnsi="GHEA Grapalat"/>
        </w:rPr>
        <w:t>под кодом</w:t>
      </w:r>
      <w:r w:rsidR="002521F2">
        <w:rPr>
          <w:rFonts w:ascii="GHEA Grapalat" w:hAnsi="GHEA Grapalat"/>
        </w:rPr>
        <w:t xml:space="preserve"> </w:t>
      </w:r>
      <w:r w:rsidR="007650AA" w:rsidRPr="007B7937">
        <w:rPr>
          <w:rFonts w:ascii="GHEA Grapalat" w:hAnsi="GHEA Grapalat"/>
          <w:b/>
          <w:i w:val="0"/>
          <w:sz w:val="22"/>
          <w:szCs w:val="22"/>
          <w:lang w:val="af-ZA"/>
        </w:rPr>
        <w:t>«</w:t>
      </w:r>
      <w:r w:rsidR="007650AA" w:rsidRPr="007B7937">
        <w:rPr>
          <w:rFonts w:ascii="GHEA Grapalat" w:hAnsi="GHEA Grapalat"/>
          <w:b/>
          <w:i w:val="0"/>
          <w:sz w:val="22"/>
          <w:szCs w:val="22"/>
          <w:lang w:val="hy-AM"/>
        </w:rPr>
        <w:t>ՇՄԳ</w:t>
      </w:r>
      <w:r w:rsidR="007650AA" w:rsidRPr="007B7937">
        <w:rPr>
          <w:rFonts w:ascii="GHEA Grapalat" w:hAnsi="GHEA Grapalat"/>
          <w:b/>
          <w:i w:val="0"/>
          <w:sz w:val="22"/>
          <w:szCs w:val="22"/>
          <w:lang w:val="af-ZA"/>
        </w:rPr>
        <w:t>21</w:t>
      </w:r>
      <w:r w:rsidR="007650AA">
        <w:rPr>
          <w:rFonts w:ascii="GHEA Grapalat" w:hAnsi="GHEA Grapalat"/>
          <w:b/>
          <w:i w:val="0"/>
          <w:sz w:val="22"/>
          <w:szCs w:val="22"/>
          <w:lang w:val="hy-AM"/>
        </w:rPr>
        <w:t>ԴՊ</w:t>
      </w:r>
      <w:r w:rsidR="007650AA" w:rsidRPr="007B7937">
        <w:rPr>
          <w:rFonts w:ascii="GHEA Grapalat" w:hAnsi="GHEA Grapalat"/>
          <w:b/>
          <w:i w:val="0"/>
          <w:sz w:val="22"/>
          <w:szCs w:val="22"/>
          <w:lang w:val="af-ZA"/>
        </w:rPr>
        <w:t>-</w:t>
      </w:r>
      <w:r w:rsidR="007650AA" w:rsidRPr="007B7937">
        <w:rPr>
          <w:rFonts w:ascii="GHEA Grapalat" w:hAnsi="GHEA Grapalat"/>
          <w:b/>
          <w:i w:val="0"/>
          <w:sz w:val="22"/>
          <w:szCs w:val="22"/>
          <w:lang w:val="hy-AM"/>
        </w:rPr>
        <w:t>ԳՀ</w:t>
      </w:r>
      <w:r w:rsidR="007650AA" w:rsidRPr="007B7937">
        <w:rPr>
          <w:rFonts w:ascii="GHEA Grapalat" w:hAnsi="GHEA Grapalat"/>
          <w:b/>
          <w:i w:val="0"/>
          <w:sz w:val="22"/>
          <w:szCs w:val="22"/>
          <w:lang w:val="af-ZA"/>
        </w:rPr>
        <w:t>ԱՊՁԲ</w:t>
      </w:r>
      <w:r w:rsidR="007567D8">
        <w:rPr>
          <w:rFonts w:ascii="GHEA Grapalat" w:hAnsi="GHEA Grapalat"/>
          <w:b/>
          <w:i w:val="0"/>
          <w:sz w:val="22"/>
          <w:szCs w:val="22"/>
        </w:rPr>
        <w:t>-</w:t>
      </w:r>
      <w:r w:rsidR="004C5356">
        <w:rPr>
          <w:rFonts w:ascii="GHEA Grapalat" w:hAnsi="GHEA Grapalat"/>
          <w:b/>
          <w:i w:val="0"/>
          <w:sz w:val="22"/>
          <w:szCs w:val="22"/>
          <w:lang w:val="af-ZA"/>
        </w:rPr>
        <w:t>2024</w:t>
      </w:r>
      <w:r w:rsidR="007650AA" w:rsidRPr="007B7937">
        <w:rPr>
          <w:rFonts w:ascii="GHEA Grapalat" w:hAnsi="GHEA Grapalat"/>
          <w:b/>
          <w:i w:val="0"/>
          <w:sz w:val="22"/>
          <w:szCs w:val="22"/>
          <w:lang w:val="af-ZA"/>
        </w:rPr>
        <w:t>/</w:t>
      </w:r>
      <w:r w:rsidR="00436C73">
        <w:rPr>
          <w:rFonts w:ascii="GHEA Grapalat" w:hAnsi="GHEA Grapalat"/>
          <w:b/>
          <w:i w:val="0"/>
          <w:sz w:val="22"/>
          <w:szCs w:val="22"/>
          <w:lang w:val="hy-AM"/>
        </w:rPr>
        <w:t>2</w:t>
      </w:r>
      <w:r w:rsidR="004C5356">
        <w:rPr>
          <w:rFonts w:ascii="GHEA Grapalat" w:hAnsi="GHEA Grapalat"/>
          <w:b/>
          <w:i w:val="0"/>
          <w:sz w:val="22"/>
          <w:szCs w:val="22"/>
          <w:lang w:val="af-ZA"/>
        </w:rPr>
        <w:t>1</w:t>
      </w:r>
      <w:r w:rsidR="007650AA" w:rsidRPr="007B7937">
        <w:rPr>
          <w:rFonts w:ascii="GHEA Grapalat" w:hAnsi="GHEA Grapalat"/>
          <w:b/>
          <w:i w:val="0"/>
          <w:sz w:val="22"/>
          <w:szCs w:val="22"/>
          <w:lang w:val="af-ZA"/>
        </w:rPr>
        <w:t xml:space="preserve"> »  </w:t>
      </w:r>
    </w:p>
    <w:p w:rsidR="00374F4A" w:rsidRPr="008620B4" w:rsidRDefault="00816D8B" w:rsidP="00B46D58">
      <w:pPr>
        <w:jc w:val="both"/>
        <w:rPr>
          <w:rFonts w:ascii="GHEA Grapalat" w:hAnsi="GHEA Grapalat" w:cs="Sylfaen"/>
        </w:rPr>
      </w:pPr>
      <w:r>
        <w:rPr>
          <w:rFonts w:ascii="GHEA Grapalat" w:hAnsi="GHEA Grapalat"/>
          <w:lang w:val="hy-AM"/>
        </w:rPr>
        <w:t xml:space="preserve"> </w:t>
      </w:r>
      <w:r w:rsidR="008620B4" w:rsidRPr="00270327">
        <w:rPr>
          <w:rFonts w:ascii="GHEA Grapalat" w:hAnsi="GHEA Grapalat"/>
        </w:rPr>
        <w:t>запрос котировки</w:t>
      </w:r>
      <w:r w:rsidR="008620B4" w:rsidRPr="008620B4">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r w:rsidR="008620B4" w:rsidRPr="008620B4">
        <w:rPr>
          <w:rFonts w:ascii="GHEA Grapalat" w:hAnsi="GHEA Grapalat" w:cs="Sylfaen"/>
        </w:rPr>
        <w:t xml:space="preserve"> </w:t>
      </w:r>
      <w:r w:rsidR="00374F4A" w:rsidRPr="00C46A5B">
        <w:rPr>
          <w:rFonts w:ascii="GHEA Grapalat" w:hAnsi="GHEA Grapalat"/>
        </w:rPr>
        <w:t>_________________</w:t>
      </w:r>
      <w:r w:rsidR="00374F4A">
        <w:rPr>
          <w:rFonts w:ascii="GHEA Grapalat" w:hAnsi="GHEA Grapalat"/>
        </w:rPr>
        <w:t>______________</w:t>
      </w:r>
      <w:r w:rsidR="00374F4A" w:rsidRPr="00C46A5B">
        <w:rPr>
          <w:rFonts w:ascii="GHEA Grapalat" w:hAnsi="GHEA Grapalat"/>
        </w:rPr>
        <w:t xml:space="preserve">___________________ </w:t>
      </w:r>
      <w:r w:rsidR="00374F4A"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7650AA" w:rsidRDefault="006B3E56" w:rsidP="007567D8">
      <w:pPr>
        <w:pStyle w:val="BodyTextIndent"/>
        <w:spacing w:line="240" w:lineRule="auto"/>
        <w:rPr>
          <w:rFonts w:ascii="GHEA Grapalat" w:hAnsi="GHEA Grapalat"/>
          <w:b/>
          <w:i w:val="0"/>
          <w:lang w:val="af-ZA"/>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557BAB">
        <w:rPr>
          <w:rFonts w:ascii="GHEA Grapalat" w:hAnsi="GHEA Grapalat"/>
        </w:rPr>
        <w:t>запрос котировки</w:t>
      </w:r>
      <w:r w:rsidRPr="003D58E1">
        <w:rPr>
          <w:rFonts w:ascii="GHEA Grapalat" w:hAnsi="GHEA Grapalat"/>
        </w:rPr>
        <w:t xml:space="preserve"> под кодом</w:t>
      </w:r>
      <w:r w:rsidR="002521F2">
        <w:rPr>
          <w:rFonts w:ascii="GHEA Grapalat" w:hAnsi="GHEA Grapalat"/>
        </w:rPr>
        <w:t xml:space="preserve"> </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ՇՄԳ</w:t>
      </w:r>
      <w:r w:rsidR="007567D8" w:rsidRPr="007B7937">
        <w:rPr>
          <w:rFonts w:ascii="GHEA Grapalat" w:hAnsi="GHEA Grapalat"/>
          <w:b/>
          <w:i w:val="0"/>
          <w:sz w:val="22"/>
          <w:szCs w:val="22"/>
          <w:lang w:val="af-ZA"/>
        </w:rPr>
        <w:t>21</w:t>
      </w:r>
      <w:r w:rsidR="007567D8">
        <w:rPr>
          <w:rFonts w:ascii="GHEA Grapalat" w:hAnsi="GHEA Grapalat"/>
          <w:b/>
          <w:i w:val="0"/>
          <w:sz w:val="22"/>
          <w:szCs w:val="22"/>
          <w:lang w:val="hy-AM"/>
        </w:rPr>
        <w:t>ԴՊ</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ԳՀ</w:t>
      </w:r>
      <w:r w:rsidR="007567D8" w:rsidRPr="007B7937">
        <w:rPr>
          <w:rFonts w:ascii="GHEA Grapalat" w:hAnsi="GHEA Grapalat"/>
          <w:b/>
          <w:i w:val="0"/>
          <w:sz w:val="22"/>
          <w:szCs w:val="22"/>
          <w:lang w:val="af-ZA"/>
        </w:rPr>
        <w:t>ԱՊՁԲ</w:t>
      </w:r>
      <w:r w:rsidR="007567D8">
        <w:rPr>
          <w:rFonts w:ascii="GHEA Grapalat" w:hAnsi="GHEA Grapalat"/>
          <w:b/>
          <w:i w:val="0"/>
          <w:sz w:val="22"/>
          <w:szCs w:val="22"/>
        </w:rPr>
        <w:t>-</w:t>
      </w:r>
      <w:r w:rsidR="004C5356">
        <w:rPr>
          <w:rFonts w:ascii="GHEA Grapalat" w:hAnsi="GHEA Grapalat"/>
          <w:b/>
          <w:i w:val="0"/>
          <w:sz w:val="22"/>
          <w:szCs w:val="22"/>
          <w:lang w:val="af-ZA"/>
        </w:rPr>
        <w:t>2024</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7567D8" w:rsidRPr="007B7937">
        <w:rPr>
          <w:rFonts w:ascii="GHEA Grapalat" w:hAnsi="GHEA Grapalat"/>
          <w:b/>
          <w:i w:val="0"/>
          <w:sz w:val="22"/>
          <w:szCs w:val="22"/>
          <w:lang w:val="af-ZA"/>
        </w:rPr>
        <w:t xml:space="preserve"> »  </w:t>
      </w:r>
      <w:r w:rsidR="00A90FCD" w:rsidRPr="007650AA">
        <w:rPr>
          <w:rFonts w:ascii="GHEA Grapalat" w:hAnsi="GHEA Grapalat"/>
        </w:rPr>
        <w:t xml:space="preserve">и обязуется в случае признания </w:t>
      </w:r>
      <w:r w:rsidR="00BF09F8" w:rsidRPr="007650AA">
        <w:rPr>
          <w:rFonts w:ascii="GHEA Grapalat" w:hAnsi="GHEA Grapalat"/>
        </w:rPr>
        <w:t>отобранным</w:t>
      </w:r>
      <w:r w:rsidR="00A90FCD" w:rsidRPr="007650AA">
        <w:rPr>
          <w:rFonts w:ascii="GHEA Grapalat" w:hAnsi="GHEA Grapalat"/>
        </w:rPr>
        <w:t xml:space="preserve"> участником в порядке и сроки, установленные </w:t>
      </w:r>
      <w:r w:rsidR="00B64C48" w:rsidRPr="007650AA">
        <w:rPr>
          <w:rFonts w:ascii="GHEA Grapalat" w:hAnsi="GHEA Grapalat"/>
        </w:rPr>
        <w:t xml:space="preserve">настоящим </w:t>
      </w:r>
      <w:r w:rsidR="00A90FCD" w:rsidRPr="007650AA">
        <w:rPr>
          <w:rFonts w:ascii="GHEA Grapalat" w:hAnsi="GHEA Grapalat"/>
        </w:rPr>
        <w:t xml:space="preserve">приглашением </w:t>
      </w:r>
      <w:r w:rsidR="00952531" w:rsidRPr="007650AA">
        <w:rPr>
          <w:rFonts w:ascii="GHEA Grapalat" w:hAnsi="GHEA Grapalat"/>
        </w:rPr>
        <w:t xml:space="preserve"> представить обеспечение квалификации</w:t>
      </w:r>
      <w:r w:rsidR="0035493A" w:rsidRPr="007650AA">
        <w:rPr>
          <w:rFonts w:ascii="GHEA Grapalat" w:hAnsi="GHEA Grapalat"/>
          <w:vertAlign w:val="superscript"/>
        </w:rPr>
        <w:t>16</w:t>
      </w:r>
      <w:r w:rsidR="00952531" w:rsidRPr="007650AA">
        <w:rPr>
          <w:rFonts w:ascii="GHEA Grapalat" w:hAnsi="GHEA Grapalat"/>
        </w:rPr>
        <w:t>,</w:t>
      </w:r>
    </w:p>
    <w:p w:rsidR="007567D8" w:rsidRPr="007B7937" w:rsidRDefault="006B3E56" w:rsidP="007567D8">
      <w:pPr>
        <w:pStyle w:val="BodyTextIndent"/>
        <w:spacing w:line="240" w:lineRule="auto"/>
        <w:rPr>
          <w:rFonts w:ascii="GHEA Grapalat" w:hAnsi="GHEA Grapalat"/>
          <w:b/>
          <w:i w:val="0"/>
          <w:lang w:val="af-ZA"/>
        </w:rPr>
      </w:pPr>
      <w:r w:rsidRPr="005B77BB">
        <w:rPr>
          <w:rFonts w:ascii="GHEA Grapalat" w:hAnsi="GHEA Grapalat"/>
        </w:rPr>
        <w:t xml:space="preserve">в рамках участия в </w:t>
      </w:r>
      <w:r w:rsidR="008620B4" w:rsidRPr="005B77BB">
        <w:rPr>
          <w:rFonts w:ascii="GHEA Grapalat" w:hAnsi="GHEA Grapalat"/>
        </w:rPr>
        <w:t xml:space="preserve">запрос котировки </w:t>
      </w:r>
      <w:r w:rsidRPr="005B77BB">
        <w:rPr>
          <w:rFonts w:ascii="GHEA Grapalat" w:hAnsi="GHEA Grapalat"/>
        </w:rPr>
        <w:t>под кодом</w:t>
      </w:r>
      <w:r w:rsidR="002521F2" w:rsidRPr="005B77BB">
        <w:rPr>
          <w:rFonts w:ascii="GHEA Grapalat" w:hAnsi="GHEA Grapalat"/>
        </w:rPr>
        <w:t xml:space="preserve"> </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ՇՄԳ</w:t>
      </w:r>
      <w:r w:rsidR="007567D8" w:rsidRPr="007B7937">
        <w:rPr>
          <w:rFonts w:ascii="GHEA Grapalat" w:hAnsi="GHEA Grapalat"/>
          <w:b/>
          <w:i w:val="0"/>
          <w:sz w:val="22"/>
          <w:szCs w:val="22"/>
          <w:lang w:val="af-ZA"/>
        </w:rPr>
        <w:t>21</w:t>
      </w:r>
      <w:r w:rsidR="007567D8">
        <w:rPr>
          <w:rFonts w:ascii="GHEA Grapalat" w:hAnsi="GHEA Grapalat"/>
          <w:b/>
          <w:i w:val="0"/>
          <w:sz w:val="22"/>
          <w:szCs w:val="22"/>
          <w:lang w:val="hy-AM"/>
        </w:rPr>
        <w:t>ԴՊ</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ԳՀ</w:t>
      </w:r>
      <w:r w:rsidR="007567D8" w:rsidRPr="007B7937">
        <w:rPr>
          <w:rFonts w:ascii="GHEA Grapalat" w:hAnsi="GHEA Grapalat"/>
          <w:b/>
          <w:i w:val="0"/>
          <w:sz w:val="22"/>
          <w:szCs w:val="22"/>
          <w:lang w:val="af-ZA"/>
        </w:rPr>
        <w:t>ԱՊՁԲ</w:t>
      </w:r>
      <w:r w:rsidR="007567D8">
        <w:rPr>
          <w:rFonts w:ascii="GHEA Grapalat" w:hAnsi="GHEA Grapalat"/>
          <w:b/>
          <w:i w:val="0"/>
          <w:sz w:val="22"/>
          <w:szCs w:val="22"/>
        </w:rPr>
        <w:t>-</w:t>
      </w:r>
      <w:r w:rsidR="004C5356">
        <w:rPr>
          <w:rFonts w:ascii="GHEA Grapalat" w:hAnsi="GHEA Grapalat"/>
          <w:b/>
          <w:i w:val="0"/>
          <w:sz w:val="22"/>
          <w:szCs w:val="22"/>
          <w:lang w:val="af-ZA"/>
        </w:rPr>
        <w:t>2024</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7567D8" w:rsidRPr="007B7937">
        <w:rPr>
          <w:rFonts w:ascii="GHEA Grapalat" w:hAnsi="GHEA Grapalat"/>
          <w:b/>
          <w:i w:val="0"/>
          <w:sz w:val="22"/>
          <w:szCs w:val="22"/>
          <w:lang w:val="af-ZA"/>
        </w:rPr>
        <w:t xml:space="preserve"> »  </w:t>
      </w:r>
    </w:p>
    <w:p w:rsidR="006B3E56" w:rsidRPr="005B77BB" w:rsidRDefault="005B77BB" w:rsidP="007567D8">
      <w:pPr>
        <w:pStyle w:val="ListParagraph"/>
        <w:widowControl w:val="0"/>
        <w:numPr>
          <w:ilvl w:val="0"/>
          <w:numId w:val="22"/>
        </w:numPr>
        <w:tabs>
          <w:tab w:val="left" w:pos="567"/>
        </w:tabs>
        <w:spacing w:after="160"/>
        <w:jc w:val="both"/>
        <w:rPr>
          <w:rFonts w:ascii="GHEA Grapalat" w:hAnsi="GHEA Grapalat"/>
        </w:rPr>
      </w:pPr>
      <w:r w:rsidRPr="007B7937">
        <w:rPr>
          <w:rFonts w:ascii="GHEA Grapalat" w:hAnsi="GHEA Grapalat"/>
          <w:b/>
          <w:sz w:val="22"/>
          <w:szCs w:val="22"/>
          <w:lang w:val="af-ZA"/>
        </w:rPr>
        <w:t xml:space="preserve">  </w:t>
      </w:r>
      <w:r w:rsidR="006B3E56" w:rsidRPr="005B77BB">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557BAB">
        <w:rPr>
          <w:rFonts w:ascii="GHEA Grapalat" w:hAnsi="GHEA Grapalat"/>
        </w:rPr>
        <w:t>запрос котировки</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0"/>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7567D8" w:rsidRPr="007B7937" w:rsidRDefault="00D043C1" w:rsidP="007567D8">
      <w:pPr>
        <w:pStyle w:val="BodyTextIndent"/>
        <w:spacing w:line="240" w:lineRule="auto"/>
        <w:jc w:val="right"/>
        <w:rPr>
          <w:rFonts w:ascii="GHEA Grapalat" w:hAnsi="GHEA Grapalat"/>
          <w:b/>
          <w:i w:val="0"/>
          <w:lang w:val="af-ZA"/>
        </w:rPr>
      </w:pPr>
      <w:r w:rsidRPr="001439BD">
        <w:rPr>
          <w:rFonts w:ascii="GHEA Grapalat" w:hAnsi="GHEA Grapalat"/>
          <w:b/>
          <w:sz w:val="24"/>
          <w:szCs w:val="24"/>
        </w:rPr>
        <w:t xml:space="preserve">к Приглашению на </w:t>
      </w:r>
      <w:r w:rsidR="00557BAB">
        <w:rPr>
          <w:rFonts w:ascii="GHEA Grapalat" w:hAnsi="GHEA Grapalat"/>
          <w:b/>
          <w:sz w:val="24"/>
          <w:szCs w:val="24"/>
        </w:rPr>
        <w:t>запрос котировки</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ՇՄԳ</w:t>
      </w:r>
      <w:r w:rsidR="007567D8" w:rsidRPr="007B7937">
        <w:rPr>
          <w:rFonts w:ascii="GHEA Grapalat" w:hAnsi="GHEA Grapalat"/>
          <w:b/>
          <w:i w:val="0"/>
          <w:sz w:val="22"/>
          <w:szCs w:val="22"/>
          <w:lang w:val="af-ZA"/>
        </w:rPr>
        <w:t>21</w:t>
      </w:r>
      <w:r w:rsidR="007567D8">
        <w:rPr>
          <w:rFonts w:ascii="GHEA Grapalat" w:hAnsi="GHEA Grapalat"/>
          <w:b/>
          <w:i w:val="0"/>
          <w:sz w:val="22"/>
          <w:szCs w:val="22"/>
          <w:lang w:val="hy-AM"/>
        </w:rPr>
        <w:t>ԴՊ</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ԳՀ</w:t>
      </w:r>
      <w:r w:rsidR="007567D8" w:rsidRPr="007B7937">
        <w:rPr>
          <w:rFonts w:ascii="GHEA Grapalat" w:hAnsi="GHEA Grapalat"/>
          <w:b/>
          <w:i w:val="0"/>
          <w:sz w:val="22"/>
          <w:szCs w:val="22"/>
          <w:lang w:val="af-ZA"/>
        </w:rPr>
        <w:t>ԱՊՁԲ</w:t>
      </w:r>
      <w:r w:rsidR="007567D8">
        <w:rPr>
          <w:rFonts w:ascii="GHEA Grapalat" w:hAnsi="GHEA Grapalat"/>
          <w:b/>
          <w:i w:val="0"/>
          <w:sz w:val="22"/>
          <w:szCs w:val="22"/>
        </w:rPr>
        <w:t>-</w:t>
      </w:r>
      <w:r w:rsidR="004C5356">
        <w:rPr>
          <w:rFonts w:ascii="GHEA Grapalat" w:hAnsi="GHEA Grapalat"/>
          <w:b/>
          <w:i w:val="0"/>
          <w:sz w:val="22"/>
          <w:szCs w:val="22"/>
          <w:lang w:val="af-ZA"/>
        </w:rPr>
        <w:t>2024</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7567D8" w:rsidRPr="007B7937">
        <w:rPr>
          <w:rFonts w:ascii="GHEA Grapalat" w:hAnsi="GHEA Grapalat"/>
          <w:b/>
          <w:i w:val="0"/>
          <w:sz w:val="22"/>
          <w:szCs w:val="22"/>
          <w:lang w:val="af-ZA"/>
        </w:rPr>
        <w:t xml:space="preserve"> »  </w:t>
      </w:r>
    </w:p>
    <w:p w:rsidR="00D043C1" w:rsidRPr="007567D8" w:rsidRDefault="00D043C1" w:rsidP="007567D8">
      <w:pPr>
        <w:pStyle w:val="BodyTextIndent"/>
        <w:widowControl w:val="0"/>
        <w:spacing w:after="160" w:line="240" w:lineRule="auto"/>
        <w:ind w:firstLine="0"/>
        <w:jc w:val="right"/>
        <w:rPr>
          <w:rFonts w:ascii="GHEA Grapalat" w:hAnsi="GHEA Grapalat"/>
          <w:b/>
          <w:lang w:val="af-ZA"/>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7567D8" w:rsidRPr="00184352" w:rsidRDefault="00184352" w:rsidP="00184352">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r>
        <w:rPr>
          <w:rFonts w:ascii="GHEA Grapalat" w:hAnsi="GHEA Grapalat"/>
          <w:sz w:val="16"/>
        </w:rPr>
        <w:t xml:space="preserve">                                        </w:t>
      </w:r>
      <w:r w:rsidR="00D043C1" w:rsidRPr="009044F1">
        <w:rPr>
          <w:rFonts w:ascii="GHEA Grapalat" w:hAnsi="GHEA Grapalat"/>
        </w:rPr>
        <w:t xml:space="preserve">рамках </w:t>
      </w:r>
      <w:r w:rsidR="008620B4">
        <w:rPr>
          <w:rFonts w:ascii="GHEA Grapalat" w:hAnsi="GHEA Grapalat"/>
        </w:rPr>
        <w:t>запрос</w:t>
      </w:r>
      <w:r w:rsidRPr="009044F1">
        <w:rPr>
          <w:rFonts w:ascii="GHEA Grapalat" w:hAnsi="GHEA Grapalat"/>
        </w:rPr>
        <w:t>а</w:t>
      </w:r>
      <w:r w:rsidR="008620B4">
        <w:rPr>
          <w:rFonts w:ascii="GHEA Grapalat" w:hAnsi="GHEA Grapalat"/>
        </w:rPr>
        <w:t xml:space="preserve"> котировки</w:t>
      </w:r>
      <w:r w:rsidR="00D043C1" w:rsidRPr="009044F1">
        <w:rPr>
          <w:rFonts w:ascii="GHEA Grapalat" w:hAnsi="GHEA Grapalat"/>
        </w:rPr>
        <w:t xml:space="preserve"> под кодом </w:t>
      </w:r>
      <w:r w:rsidR="007567D8" w:rsidRPr="007B7937">
        <w:rPr>
          <w:rFonts w:ascii="GHEA Grapalat" w:hAnsi="GHEA Grapalat"/>
          <w:b/>
          <w:i/>
          <w:sz w:val="22"/>
          <w:szCs w:val="22"/>
          <w:lang w:val="af-ZA"/>
        </w:rPr>
        <w:t>«</w:t>
      </w:r>
      <w:r w:rsidR="007567D8" w:rsidRPr="007B7937">
        <w:rPr>
          <w:rFonts w:ascii="GHEA Grapalat" w:hAnsi="GHEA Grapalat"/>
          <w:b/>
          <w:i/>
          <w:sz w:val="22"/>
          <w:szCs w:val="22"/>
          <w:lang w:val="hy-AM"/>
        </w:rPr>
        <w:t>ՇՄԳ</w:t>
      </w:r>
      <w:r w:rsidR="007567D8" w:rsidRPr="007B7937">
        <w:rPr>
          <w:rFonts w:ascii="GHEA Grapalat" w:hAnsi="GHEA Grapalat"/>
          <w:b/>
          <w:i/>
          <w:sz w:val="22"/>
          <w:szCs w:val="22"/>
          <w:lang w:val="af-ZA"/>
        </w:rPr>
        <w:t>21</w:t>
      </w:r>
      <w:r w:rsidR="007567D8">
        <w:rPr>
          <w:rFonts w:ascii="GHEA Grapalat" w:hAnsi="GHEA Grapalat"/>
          <w:b/>
          <w:i/>
          <w:sz w:val="22"/>
          <w:szCs w:val="22"/>
          <w:lang w:val="hy-AM"/>
        </w:rPr>
        <w:t>ԴՊ</w:t>
      </w:r>
      <w:r w:rsidR="007567D8" w:rsidRPr="007B7937">
        <w:rPr>
          <w:rFonts w:ascii="GHEA Grapalat" w:hAnsi="GHEA Grapalat"/>
          <w:b/>
          <w:i/>
          <w:sz w:val="22"/>
          <w:szCs w:val="22"/>
          <w:lang w:val="af-ZA"/>
        </w:rPr>
        <w:t>-</w:t>
      </w:r>
      <w:r w:rsidR="007567D8" w:rsidRPr="007B7937">
        <w:rPr>
          <w:rFonts w:ascii="GHEA Grapalat" w:hAnsi="GHEA Grapalat"/>
          <w:b/>
          <w:i/>
          <w:sz w:val="22"/>
          <w:szCs w:val="22"/>
          <w:lang w:val="hy-AM"/>
        </w:rPr>
        <w:t>ԳՀ</w:t>
      </w:r>
      <w:r w:rsidR="007567D8" w:rsidRPr="007B7937">
        <w:rPr>
          <w:rFonts w:ascii="GHEA Grapalat" w:hAnsi="GHEA Grapalat"/>
          <w:b/>
          <w:i/>
          <w:sz w:val="22"/>
          <w:szCs w:val="22"/>
          <w:lang w:val="af-ZA"/>
        </w:rPr>
        <w:t>ԱՊՁԲ</w:t>
      </w:r>
      <w:r w:rsidR="007567D8">
        <w:rPr>
          <w:rFonts w:ascii="GHEA Grapalat" w:hAnsi="GHEA Grapalat"/>
          <w:b/>
          <w:i/>
          <w:sz w:val="22"/>
          <w:szCs w:val="22"/>
        </w:rPr>
        <w:t>-</w:t>
      </w:r>
      <w:r w:rsidR="004C5356">
        <w:rPr>
          <w:rFonts w:ascii="GHEA Grapalat" w:hAnsi="GHEA Grapalat"/>
          <w:b/>
          <w:i/>
          <w:sz w:val="22"/>
          <w:szCs w:val="22"/>
          <w:lang w:val="af-ZA"/>
        </w:rPr>
        <w:t>2024</w:t>
      </w:r>
      <w:r w:rsidR="007567D8" w:rsidRPr="007B7937">
        <w:rPr>
          <w:rFonts w:ascii="GHEA Grapalat" w:hAnsi="GHEA Grapalat"/>
          <w:b/>
          <w:i/>
          <w:sz w:val="22"/>
          <w:szCs w:val="22"/>
          <w:lang w:val="af-ZA"/>
        </w:rPr>
        <w:t>/</w:t>
      </w:r>
      <w:r w:rsidR="007567D8" w:rsidRPr="007B7937">
        <w:rPr>
          <w:rFonts w:ascii="GHEA Grapalat" w:hAnsi="GHEA Grapalat"/>
          <w:b/>
          <w:i/>
          <w:sz w:val="22"/>
          <w:szCs w:val="22"/>
          <w:lang w:val="hy-AM"/>
        </w:rPr>
        <w:t>0</w:t>
      </w:r>
      <w:r w:rsidR="00436C73">
        <w:rPr>
          <w:rFonts w:ascii="GHEA Grapalat" w:hAnsi="GHEA Grapalat"/>
          <w:b/>
          <w:i/>
          <w:sz w:val="22"/>
          <w:szCs w:val="22"/>
          <w:lang w:val="af-ZA"/>
        </w:rPr>
        <w:t>2</w:t>
      </w:r>
      <w:r w:rsidR="007567D8" w:rsidRPr="007B7937">
        <w:rPr>
          <w:rFonts w:ascii="GHEA Grapalat" w:hAnsi="GHEA Grapalat"/>
          <w:b/>
          <w:i/>
          <w:sz w:val="22"/>
          <w:szCs w:val="22"/>
          <w:lang w:val="af-ZA"/>
        </w:rPr>
        <w:t xml:space="preserve"> »  </w:t>
      </w:r>
    </w:p>
    <w:p w:rsidR="00D043C1" w:rsidRPr="009044F1" w:rsidRDefault="00D043C1" w:rsidP="007567D8">
      <w:pPr>
        <w:pStyle w:val="BodyTextIndent"/>
        <w:widowControl w:val="0"/>
        <w:spacing w:after="160" w:line="240" w:lineRule="auto"/>
        <w:ind w:firstLine="0"/>
        <w:jc w:val="center"/>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605"/>
        <w:gridCol w:w="1416"/>
        <w:gridCol w:w="1562"/>
        <w:gridCol w:w="1718"/>
        <w:gridCol w:w="1746"/>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557BAB">
        <w:rPr>
          <w:rFonts w:ascii="GHEA Grapalat" w:hAnsi="GHEA Grapalat"/>
          <w:b/>
        </w:rPr>
        <w:t>запрос котировки</w:t>
      </w:r>
    </w:p>
    <w:p w:rsidR="007567D8" w:rsidRPr="007B7937" w:rsidRDefault="00AB6E69" w:rsidP="007567D8">
      <w:pPr>
        <w:pStyle w:val="BodyTextIndent"/>
        <w:spacing w:line="240" w:lineRule="auto"/>
        <w:jc w:val="right"/>
        <w:rPr>
          <w:rFonts w:ascii="GHEA Grapalat" w:hAnsi="GHEA Grapalat"/>
          <w:b/>
          <w:i w:val="0"/>
          <w:lang w:val="af-ZA"/>
        </w:rPr>
      </w:pPr>
      <w:r w:rsidRPr="009044F1">
        <w:rPr>
          <w:rFonts w:ascii="GHEA Grapalat" w:hAnsi="GHEA Grapalat"/>
          <w:b/>
          <w:sz w:val="24"/>
          <w:szCs w:val="24"/>
        </w:rPr>
        <w:t>под кодом</w:t>
      </w:r>
      <w:r w:rsidR="002521F2">
        <w:rPr>
          <w:rFonts w:ascii="GHEA Grapalat" w:hAnsi="GHEA Grapalat"/>
          <w:b/>
          <w:sz w:val="24"/>
          <w:szCs w:val="24"/>
        </w:rPr>
        <w:t xml:space="preserve"> </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ՇՄԳ</w:t>
      </w:r>
      <w:r w:rsidR="007567D8" w:rsidRPr="007B7937">
        <w:rPr>
          <w:rFonts w:ascii="GHEA Grapalat" w:hAnsi="GHEA Grapalat"/>
          <w:b/>
          <w:i w:val="0"/>
          <w:sz w:val="22"/>
          <w:szCs w:val="22"/>
          <w:lang w:val="af-ZA"/>
        </w:rPr>
        <w:t>21</w:t>
      </w:r>
      <w:r w:rsidR="007567D8">
        <w:rPr>
          <w:rFonts w:ascii="GHEA Grapalat" w:hAnsi="GHEA Grapalat"/>
          <w:b/>
          <w:i w:val="0"/>
          <w:sz w:val="22"/>
          <w:szCs w:val="22"/>
          <w:lang w:val="hy-AM"/>
        </w:rPr>
        <w:t>ԴՊ</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ԳՀ</w:t>
      </w:r>
      <w:r w:rsidR="007567D8" w:rsidRPr="007B7937">
        <w:rPr>
          <w:rFonts w:ascii="GHEA Grapalat" w:hAnsi="GHEA Grapalat"/>
          <w:b/>
          <w:i w:val="0"/>
          <w:sz w:val="22"/>
          <w:szCs w:val="22"/>
          <w:lang w:val="af-ZA"/>
        </w:rPr>
        <w:t>ԱՊՁԲ</w:t>
      </w:r>
      <w:r w:rsidR="007567D8">
        <w:rPr>
          <w:rFonts w:ascii="GHEA Grapalat" w:hAnsi="GHEA Grapalat"/>
          <w:b/>
          <w:i w:val="0"/>
          <w:sz w:val="22"/>
          <w:szCs w:val="22"/>
        </w:rPr>
        <w:t>-</w:t>
      </w:r>
      <w:r w:rsidR="004C5356">
        <w:rPr>
          <w:rFonts w:ascii="GHEA Grapalat" w:hAnsi="GHEA Grapalat"/>
          <w:b/>
          <w:i w:val="0"/>
          <w:sz w:val="22"/>
          <w:szCs w:val="22"/>
          <w:lang w:val="af-ZA"/>
        </w:rPr>
        <w:t>2024</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7567D8" w:rsidRPr="007B7937">
        <w:rPr>
          <w:rFonts w:ascii="GHEA Grapalat" w:hAnsi="GHEA Grapalat"/>
          <w:b/>
          <w:i w:val="0"/>
          <w:sz w:val="22"/>
          <w:szCs w:val="22"/>
          <w:lang w:val="af-ZA"/>
        </w:rPr>
        <w:t xml:space="preserve"> »  </w:t>
      </w:r>
    </w:p>
    <w:p w:rsidR="00DD3AF0" w:rsidRPr="009044F1" w:rsidRDefault="00DD3AF0" w:rsidP="00DD3AF0">
      <w:pPr>
        <w:pStyle w:val="BodyTextIndent"/>
        <w:widowControl w:val="0"/>
        <w:spacing w:after="160" w:line="240" w:lineRule="auto"/>
        <w:ind w:firstLine="0"/>
        <w:jc w:val="right"/>
        <w:rPr>
          <w:rFonts w:ascii="GHEA Grapalat" w:hAnsi="GHEA Grapalat"/>
          <w:i w:val="0"/>
          <w:sz w:val="24"/>
          <w:szCs w:val="24"/>
        </w:rPr>
      </w:pPr>
    </w:p>
    <w:p w:rsidR="00F016A2" w:rsidRDefault="00F016A2" w:rsidP="00DD3AF0">
      <w:pPr>
        <w:pStyle w:val="Heading3"/>
        <w:keepNext w:val="0"/>
        <w:widowControl w:val="0"/>
        <w:spacing w:after="160" w:line="240" w:lineRule="auto"/>
        <w:ind w:firstLine="567"/>
        <w:jc w:val="right"/>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557BAB">
            <w:pPr>
              <w:spacing w:before="240" w:after="240"/>
              <w:ind w:left="993" w:hanging="851"/>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57BA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rPr>
          <w:trHeight w:val="1487"/>
        </w:trPr>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rPr>
          <w:trHeight w:val="1361"/>
        </w:trPr>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57BAB">
        <w:tc>
          <w:tcPr>
            <w:tcW w:w="2837" w:type="dxa"/>
            <w:shd w:val="clear" w:color="auto" w:fill="D9E2F3"/>
            <w:vAlign w:val="center"/>
          </w:tcPr>
          <w:p w:rsidR="00F016A2" w:rsidRPr="00B047A2"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6"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557BAB">
        <w:tc>
          <w:tcPr>
            <w:tcW w:w="297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97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97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97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97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557BAB">
        <w:tc>
          <w:tcPr>
            <w:tcW w:w="2943"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943"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943"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943"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557BAB">
        <w:trPr>
          <w:trHeight w:val="924"/>
        </w:trPr>
        <w:tc>
          <w:tcPr>
            <w:tcW w:w="9016" w:type="dxa"/>
            <w:gridSpan w:val="2"/>
            <w:vAlign w:val="center"/>
          </w:tcPr>
          <w:p w:rsidR="00F016A2" w:rsidRPr="00FD1EE4" w:rsidRDefault="00C748DE" w:rsidP="00557BA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557BAB">
        <w:trPr>
          <w:trHeight w:val="684"/>
        </w:trPr>
        <w:tc>
          <w:tcPr>
            <w:tcW w:w="4508"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rPr>
          <w:trHeight w:val="1282"/>
        </w:trPr>
        <w:tc>
          <w:tcPr>
            <w:tcW w:w="4508"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C748DE" w:rsidP="00557BA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C748DE" w:rsidP="00557BA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557BAB">
        <w:tc>
          <w:tcPr>
            <w:tcW w:w="9016" w:type="dxa"/>
            <w:gridSpan w:val="2"/>
            <w:vAlign w:val="center"/>
          </w:tcPr>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557BAB">
        <w:tc>
          <w:tcPr>
            <w:tcW w:w="9016" w:type="dxa"/>
            <w:gridSpan w:val="2"/>
            <w:vAlign w:val="center"/>
          </w:tcPr>
          <w:p w:rsidR="00F016A2" w:rsidRPr="00FD1EE4" w:rsidRDefault="00C748DE" w:rsidP="00557BA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557BAB">
        <w:trPr>
          <w:trHeight w:val="924"/>
        </w:trPr>
        <w:tc>
          <w:tcPr>
            <w:tcW w:w="9016" w:type="dxa"/>
            <w:gridSpan w:val="2"/>
            <w:vAlign w:val="center"/>
          </w:tcPr>
          <w:p w:rsidR="00F016A2" w:rsidRPr="00FD1EE4" w:rsidRDefault="00C748DE" w:rsidP="00557BA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557BAB">
        <w:trPr>
          <w:trHeight w:val="684"/>
        </w:trPr>
        <w:tc>
          <w:tcPr>
            <w:tcW w:w="4508"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rPr>
          <w:trHeight w:val="1282"/>
        </w:trPr>
        <w:tc>
          <w:tcPr>
            <w:tcW w:w="4508"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C748DE" w:rsidP="00557BA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C748DE" w:rsidP="00557BA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557BAB">
        <w:tc>
          <w:tcPr>
            <w:tcW w:w="9016" w:type="dxa"/>
            <w:gridSpan w:val="2"/>
            <w:vAlign w:val="center"/>
          </w:tcPr>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557BAB">
        <w:tc>
          <w:tcPr>
            <w:tcW w:w="9016" w:type="dxa"/>
            <w:gridSpan w:val="2"/>
            <w:vAlign w:val="center"/>
          </w:tcPr>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557BAB">
        <w:tc>
          <w:tcPr>
            <w:tcW w:w="9016" w:type="dxa"/>
            <w:gridSpan w:val="2"/>
            <w:vAlign w:val="center"/>
          </w:tcPr>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557BAB">
        <w:tc>
          <w:tcPr>
            <w:tcW w:w="9016" w:type="dxa"/>
            <w:gridSpan w:val="2"/>
            <w:vAlign w:val="center"/>
          </w:tcPr>
          <w:p w:rsidR="00F016A2" w:rsidRPr="00FD1EE4" w:rsidRDefault="00C748DE" w:rsidP="00557BA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C748DE" w:rsidP="00557BA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C748DE" w:rsidP="00557BA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C748DE" w:rsidP="00557BA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C748DE" w:rsidP="00557BA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7"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57BAB">
        <w:trPr>
          <w:trHeight w:val="853"/>
        </w:trPr>
        <w:tc>
          <w:tcPr>
            <w:tcW w:w="2835" w:type="dxa"/>
            <w:vMerge w:val="restart"/>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rPr>
          <w:trHeight w:val="850"/>
        </w:trPr>
        <w:tc>
          <w:tcPr>
            <w:tcW w:w="2835" w:type="dxa"/>
            <w:vMerge/>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rPr>
          <w:trHeight w:val="850"/>
        </w:trPr>
        <w:tc>
          <w:tcPr>
            <w:tcW w:w="2835" w:type="dxa"/>
            <w:vMerge/>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rPr>
          <w:trHeight w:val="850"/>
        </w:trPr>
        <w:tc>
          <w:tcPr>
            <w:tcW w:w="2835" w:type="dxa"/>
            <w:vMerge/>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rPr>
          <w:trHeight w:val="850"/>
        </w:trPr>
        <w:tc>
          <w:tcPr>
            <w:tcW w:w="2835" w:type="dxa"/>
            <w:vMerge/>
            <w:shd w:val="clear" w:color="auto" w:fill="D9E2F3"/>
            <w:vAlign w:val="center"/>
          </w:tcPr>
          <w:p w:rsidR="00F016A2" w:rsidRPr="00FD1EE4" w:rsidRDefault="00F016A2" w:rsidP="00557BA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57BA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r w:rsidR="00F016A2" w:rsidRPr="00FD1EE4" w:rsidTr="00557BAB">
        <w:tc>
          <w:tcPr>
            <w:tcW w:w="2835" w:type="dxa"/>
            <w:shd w:val="clear" w:color="auto" w:fill="D9E2F3"/>
            <w:vAlign w:val="center"/>
          </w:tcPr>
          <w:p w:rsidR="00F016A2" w:rsidRPr="00FD1EE4" w:rsidRDefault="00F016A2" w:rsidP="00557BA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557BA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557BAB">
        <w:tc>
          <w:tcPr>
            <w:tcW w:w="9016" w:type="dxa"/>
            <w:shd w:val="clear" w:color="auto" w:fill="DBE5F1" w:themeFill="accent1" w:themeFillTint="33"/>
          </w:tcPr>
          <w:p w:rsidR="00F016A2" w:rsidRPr="00FD1EE4" w:rsidRDefault="00F016A2" w:rsidP="00557BA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57BAB">
        <w:trPr>
          <w:trHeight w:val="10187"/>
        </w:trPr>
        <w:tc>
          <w:tcPr>
            <w:tcW w:w="9016" w:type="dxa"/>
          </w:tcPr>
          <w:p w:rsidR="00F016A2" w:rsidRPr="00FD1EE4" w:rsidRDefault="00F016A2" w:rsidP="00557BA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3"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DD3AF0">
        <w:rPr>
          <w:rFonts w:ascii="GHEA Grapalat" w:hAnsi="GHEA Grapalat"/>
          <w:b/>
        </w:rPr>
        <w:t>В 1-ом разделе декларации</w:t>
      </w:r>
      <w:r w:rsidRPr="000306ED">
        <w:rPr>
          <w:rFonts w:ascii="GHEA Grapalat" w:hAnsi="GHEA Grapalat"/>
        </w:rPr>
        <w:t xml:space="preserve">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w:t>
      </w:r>
      <w:r w:rsidRPr="00DD3AF0">
        <w:rPr>
          <w:rFonts w:ascii="GHEA Grapalat" w:hAnsi="GHEA Grapalat"/>
          <w:b/>
        </w:rPr>
        <w:t>Раздел 2 декларации</w:t>
      </w:r>
      <w:r w:rsidRPr="000306ED">
        <w:rPr>
          <w:rFonts w:ascii="GHEA Grapalat" w:hAnsi="GHEA Grapalat"/>
        </w:rPr>
        <w:t xml:space="preserve">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DD3AF0">
        <w:rPr>
          <w:rFonts w:ascii="GHEA Grapalat" w:hAnsi="GHEA Grapalat"/>
          <w:b/>
        </w:rPr>
        <w:t>Раздел 3 декларации</w:t>
      </w:r>
      <w:r w:rsidRPr="000306ED">
        <w:rPr>
          <w:rFonts w:ascii="GHEA Grapalat" w:hAnsi="GHEA Grapalat"/>
        </w:rPr>
        <w:t xml:space="preserve">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DD3AF0">
        <w:rPr>
          <w:rFonts w:ascii="GHEA Grapalat" w:hAnsi="GHEA Grapalat"/>
          <w:b/>
        </w:rPr>
        <w:t>Раздел 4 декларации</w:t>
      </w:r>
      <w:r w:rsidRPr="000306ED">
        <w:rPr>
          <w:rFonts w:ascii="GHEA Grapalat" w:hAnsi="GHEA Grapalat"/>
        </w:rPr>
        <w:t xml:space="preserve">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w:t>
      </w:r>
      <w:r w:rsidRPr="00DD3AF0">
        <w:rPr>
          <w:rFonts w:ascii="GHEA Grapalat" w:hAnsi="GHEA Grapalat"/>
          <w:b/>
        </w:rPr>
        <w:t>Раздел 5 декларации</w:t>
      </w:r>
      <w:r w:rsidRPr="000306ED">
        <w:rPr>
          <w:rFonts w:ascii="GHEA Grapalat" w:hAnsi="GHEA Grapalat"/>
        </w:rPr>
        <w:t xml:space="preserve">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w:t>
      </w:r>
      <w:r w:rsidRPr="00DD3AF0">
        <w:rPr>
          <w:rFonts w:ascii="GHEA Grapalat" w:hAnsi="GHEA Grapalat"/>
          <w:b/>
        </w:rPr>
        <w:t>Раздел 6 декларации</w:t>
      </w:r>
      <w:r w:rsidRPr="000306ED">
        <w:rPr>
          <w:rFonts w:ascii="GHEA Grapalat" w:hAnsi="GHEA Grapalat"/>
        </w:rPr>
        <w:t xml:space="preserve">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7567D8" w:rsidRPr="007B7937" w:rsidRDefault="00B2572B" w:rsidP="007567D8">
      <w:pPr>
        <w:pStyle w:val="BodyTextIndent"/>
        <w:spacing w:line="240" w:lineRule="auto"/>
        <w:jc w:val="right"/>
        <w:rPr>
          <w:rFonts w:ascii="GHEA Grapalat" w:hAnsi="GHEA Grapalat"/>
          <w:b/>
          <w:i w:val="0"/>
          <w:lang w:val="af-ZA"/>
        </w:rPr>
      </w:pPr>
      <w:r w:rsidRPr="001439BD">
        <w:rPr>
          <w:rFonts w:ascii="GHEA Grapalat" w:hAnsi="GHEA Grapalat"/>
          <w:b/>
          <w:sz w:val="24"/>
          <w:szCs w:val="24"/>
        </w:rPr>
        <w:t xml:space="preserve">к Приглашению на </w:t>
      </w:r>
      <w:r w:rsidR="00557BAB">
        <w:rPr>
          <w:rFonts w:ascii="GHEA Grapalat" w:hAnsi="GHEA Grapalat"/>
          <w:b/>
          <w:sz w:val="24"/>
          <w:szCs w:val="24"/>
        </w:rPr>
        <w:t>запрос котировки</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ՇՄԳ</w:t>
      </w:r>
      <w:r w:rsidR="007567D8" w:rsidRPr="007B7937">
        <w:rPr>
          <w:rFonts w:ascii="GHEA Grapalat" w:hAnsi="GHEA Grapalat"/>
          <w:b/>
          <w:i w:val="0"/>
          <w:sz w:val="22"/>
          <w:szCs w:val="22"/>
          <w:lang w:val="af-ZA"/>
        </w:rPr>
        <w:t>21</w:t>
      </w:r>
      <w:r w:rsidR="007567D8">
        <w:rPr>
          <w:rFonts w:ascii="GHEA Grapalat" w:hAnsi="GHEA Grapalat"/>
          <w:b/>
          <w:i w:val="0"/>
          <w:sz w:val="22"/>
          <w:szCs w:val="22"/>
          <w:lang w:val="hy-AM"/>
        </w:rPr>
        <w:t>ԴՊ</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ԳՀ</w:t>
      </w:r>
      <w:r w:rsidR="007567D8" w:rsidRPr="007B7937">
        <w:rPr>
          <w:rFonts w:ascii="GHEA Grapalat" w:hAnsi="GHEA Grapalat"/>
          <w:b/>
          <w:i w:val="0"/>
          <w:sz w:val="22"/>
          <w:szCs w:val="22"/>
          <w:lang w:val="af-ZA"/>
        </w:rPr>
        <w:t>ԱՊՁԲ</w:t>
      </w:r>
      <w:r w:rsidR="007567D8">
        <w:rPr>
          <w:rFonts w:ascii="GHEA Grapalat" w:hAnsi="GHEA Grapalat"/>
          <w:b/>
          <w:i w:val="0"/>
          <w:sz w:val="22"/>
          <w:szCs w:val="22"/>
        </w:rPr>
        <w:t>-</w:t>
      </w:r>
      <w:r w:rsidR="00A7738B">
        <w:rPr>
          <w:rFonts w:ascii="GHEA Grapalat" w:hAnsi="GHEA Grapalat"/>
          <w:b/>
          <w:i w:val="0"/>
          <w:sz w:val="22"/>
          <w:szCs w:val="22"/>
          <w:lang w:val="af-ZA"/>
        </w:rPr>
        <w:t>202</w:t>
      </w:r>
      <w:r w:rsidR="00D36332">
        <w:rPr>
          <w:rFonts w:ascii="GHEA Grapalat" w:hAnsi="GHEA Grapalat"/>
          <w:b/>
          <w:i w:val="0"/>
          <w:sz w:val="22"/>
          <w:szCs w:val="22"/>
        </w:rPr>
        <w:t>4</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7567D8" w:rsidRPr="007B7937">
        <w:rPr>
          <w:rFonts w:ascii="GHEA Grapalat" w:hAnsi="GHEA Grapalat"/>
          <w:b/>
          <w:i w:val="0"/>
          <w:sz w:val="22"/>
          <w:szCs w:val="22"/>
          <w:lang w:val="af-ZA"/>
        </w:rPr>
        <w:t xml:space="preserve"> »  </w:t>
      </w:r>
    </w:p>
    <w:p w:rsidR="00B2572B" w:rsidRPr="007567D8" w:rsidRDefault="00B2572B" w:rsidP="007567D8">
      <w:pPr>
        <w:pStyle w:val="BodyTextIndent"/>
        <w:widowControl w:val="0"/>
        <w:spacing w:after="160" w:line="240" w:lineRule="auto"/>
        <w:ind w:firstLine="0"/>
        <w:jc w:val="right"/>
        <w:rPr>
          <w:rFonts w:ascii="GHEA Grapalat" w:hAnsi="GHEA Grapalat"/>
          <w:lang w:val="af-ZA"/>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7567D8" w:rsidRDefault="00B2572B" w:rsidP="007567D8">
      <w:pPr>
        <w:pStyle w:val="BodyTextIndent"/>
        <w:spacing w:line="240" w:lineRule="auto"/>
        <w:rPr>
          <w:rFonts w:ascii="GHEA Grapalat" w:hAnsi="GHEA Grapalat"/>
          <w:b/>
          <w:i w:val="0"/>
          <w:lang w:val="af-ZA"/>
        </w:rPr>
      </w:pPr>
      <w:r w:rsidRPr="005744FC">
        <w:rPr>
          <w:rFonts w:ascii="GHEA Grapalat" w:hAnsi="GHEA Grapalat"/>
          <w:spacing w:val="-6"/>
        </w:rPr>
        <w:t xml:space="preserve">Рассмотрев приглашение на </w:t>
      </w:r>
      <w:r w:rsidR="00557BAB">
        <w:rPr>
          <w:rFonts w:ascii="GHEA Grapalat" w:hAnsi="GHEA Grapalat"/>
          <w:spacing w:val="-6"/>
        </w:rPr>
        <w:t>запрос котировки</w:t>
      </w:r>
      <w:r w:rsidRPr="005744FC">
        <w:rPr>
          <w:rFonts w:ascii="GHEA Grapalat" w:hAnsi="GHEA Grapalat"/>
          <w:spacing w:val="-6"/>
        </w:rPr>
        <w:t xml:space="preserve"> под кодом</w:t>
      </w:r>
      <w:r w:rsidR="002521F2">
        <w:rPr>
          <w:rFonts w:ascii="GHEA Grapalat" w:hAnsi="GHEA Grapalat"/>
          <w:spacing w:val="-6"/>
        </w:rPr>
        <w:t xml:space="preserve"> </w:t>
      </w:r>
      <w:r w:rsidR="00DD3AF0">
        <w:rPr>
          <w:rFonts w:ascii="GHEA Grapalat" w:hAnsi="GHEA Grapalat"/>
          <w:spacing w:val="-6"/>
        </w:rPr>
        <w:t xml:space="preserve"> </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ՇՄԳ</w:t>
      </w:r>
      <w:r w:rsidR="007567D8" w:rsidRPr="007B7937">
        <w:rPr>
          <w:rFonts w:ascii="GHEA Grapalat" w:hAnsi="GHEA Grapalat"/>
          <w:b/>
          <w:i w:val="0"/>
          <w:sz w:val="22"/>
          <w:szCs w:val="22"/>
          <w:lang w:val="af-ZA"/>
        </w:rPr>
        <w:t>21</w:t>
      </w:r>
      <w:r w:rsidR="007567D8">
        <w:rPr>
          <w:rFonts w:ascii="GHEA Grapalat" w:hAnsi="GHEA Grapalat"/>
          <w:b/>
          <w:i w:val="0"/>
          <w:sz w:val="22"/>
          <w:szCs w:val="22"/>
          <w:lang w:val="hy-AM"/>
        </w:rPr>
        <w:t>ԴՊ</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ԳՀ</w:t>
      </w:r>
      <w:r w:rsidR="007567D8" w:rsidRPr="007B7937">
        <w:rPr>
          <w:rFonts w:ascii="GHEA Grapalat" w:hAnsi="GHEA Grapalat"/>
          <w:b/>
          <w:i w:val="0"/>
          <w:sz w:val="22"/>
          <w:szCs w:val="22"/>
          <w:lang w:val="af-ZA"/>
        </w:rPr>
        <w:t>ԱՊՁԲ</w:t>
      </w:r>
      <w:r w:rsidR="007567D8">
        <w:rPr>
          <w:rFonts w:ascii="GHEA Grapalat" w:hAnsi="GHEA Grapalat"/>
          <w:b/>
          <w:i w:val="0"/>
          <w:sz w:val="22"/>
          <w:szCs w:val="22"/>
        </w:rPr>
        <w:t>-</w:t>
      </w:r>
      <w:r w:rsidR="00D36332">
        <w:rPr>
          <w:rFonts w:ascii="GHEA Grapalat" w:hAnsi="GHEA Grapalat"/>
          <w:b/>
          <w:i w:val="0"/>
          <w:sz w:val="22"/>
          <w:szCs w:val="22"/>
          <w:lang w:val="af-ZA"/>
        </w:rPr>
        <w:t>2024</w:t>
      </w:r>
      <w:r w:rsidR="007567D8" w:rsidRPr="007B7937">
        <w:rPr>
          <w:rFonts w:ascii="GHEA Grapalat" w:hAnsi="GHEA Grapalat"/>
          <w:b/>
          <w:i w:val="0"/>
          <w:sz w:val="22"/>
          <w:szCs w:val="22"/>
          <w:lang w:val="af-ZA"/>
        </w:rPr>
        <w:t>/</w:t>
      </w:r>
      <w:r w:rsidR="00436C73">
        <w:rPr>
          <w:rFonts w:ascii="GHEA Grapalat" w:hAnsi="GHEA Grapalat"/>
          <w:b/>
          <w:i w:val="0"/>
          <w:sz w:val="22"/>
          <w:szCs w:val="22"/>
          <w:lang w:val="hy-AM"/>
        </w:rPr>
        <w:t>02</w:t>
      </w:r>
      <w:r w:rsidR="007567D8" w:rsidRPr="007B7937">
        <w:rPr>
          <w:rFonts w:ascii="GHEA Grapalat" w:hAnsi="GHEA Grapalat"/>
          <w:b/>
          <w:i w:val="0"/>
          <w:sz w:val="22"/>
          <w:szCs w:val="22"/>
          <w:lang w:val="af-ZA"/>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8620B4" w:rsidP="008620B4">
      <w:pPr>
        <w:widowControl w:val="0"/>
        <w:spacing w:after="160"/>
        <w:jc w:val="both"/>
        <w:rPr>
          <w:rFonts w:ascii="GHEA Grapalat" w:hAnsi="GHEA Grapalat"/>
          <w:vertAlign w:val="superscript"/>
        </w:rPr>
      </w:pPr>
      <w:r w:rsidRPr="00FC7F3B">
        <w:rPr>
          <w:rFonts w:ascii="GHEA Grapalat" w:hAnsi="GHEA Grapalat"/>
          <w:vertAlign w:val="superscript"/>
        </w:rPr>
        <w:t xml:space="preserve">                      </w:t>
      </w:r>
      <w:r w:rsidR="005646FC"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7567D8" w:rsidRPr="007B7937" w:rsidRDefault="003D2FE2" w:rsidP="007567D8">
      <w:pPr>
        <w:pStyle w:val="BodyTextIndent"/>
        <w:spacing w:line="240" w:lineRule="auto"/>
        <w:jc w:val="right"/>
        <w:rPr>
          <w:rFonts w:ascii="GHEA Grapalat" w:hAnsi="GHEA Grapalat"/>
          <w:b/>
          <w:i w:val="0"/>
          <w:lang w:val="af-ZA"/>
        </w:rPr>
      </w:pPr>
      <w:r w:rsidRPr="00B138F3">
        <w:rPr>
          <w:rFonts w:ascii="GHEA Grapalat" w:hAnsi="GHEA Grapalat"/>
          <w:i w:val="0"/>
          <w:sz w:val="22"/>
          <w:szCs w:val="22"/>
        </w:rPr>
        <w:t xml:space="preserve">к Приглашению на </w:t>
      </w:r>
      <w:r w:rsidR="00557BAB">
        <w:rPr>
          <w:rFonts w:ascii="GHEA Grapalat" w:hAnsi="GHEA Grapalat"/>
          <w:i w:val="0"/>
          <w:sz w:val="22"/>
          <w:szCs w:val="22"/>
        </w:rPr>
        <w:t>запрос котировки</w:t>
      </w:r>
      <w:r w:rsidRPr="00B138F3">
        <w:rPr>
          <w:rFonts w:ascii="GHEA Grapalat" w:hAnsi="GHEA Grapalat" w:cs="GHEA Grapalat"/>
          <w:i w:val="0"/>
          <w:sz w:val="22"/>
          <w:szCs w:val="22"/>
        </w:rPr>
        <w:br/>
      </w:r>
      <w:r w:rsidRPr="00B138F3">
        <w:rPr>
          <w:rFonts w:ascii="GHEA Grapalat" w:hAnsi="GHEA Grapalat"/>
          <w:i w:val="0"/>
          <w:sz w:val="22"/>
          <w:szCs w:val="22"/>
        </w:rPr>
        <w:t>под кодом</w:t>
      </w:r>
      <w:r w:rsidR="002521F2">
        <w:rPr>
          <w:rFonts w:ascii="GHEA Grapalat" w:hAnsi="GHEA Grapalat"/>
          <w:i w:val="0"/>
          <w:sz w:val="22"/>
          <w:szCs w:val="22"/>
        </w:rPr>
        <w:t xml:space="preserve"> </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ՇՄԳ</w:t>
      </w:r>
      <w:r w:rsidR="007567D8" w:rsidRPr="007B7937">
        <w:rPr>
          <w:rFonts w:ascii="GHEA Grapalat" w:hAnsi="GHEA Grapalat"/>
          <w:b/>
          <w:i w:val="0"/>
          <w:sz w:val="22"/>
          <w:szCs w:val="22"/>
          <w:lang w:val="af-ZA"/>
        </w:rPr>
        <w:t>21</w:t>
      </w:r>
      <w:r w:rsidR="007567D8">
        <w:rPr>
          <w:rFonts w:ascii="GHEA Grapalat" w:hAnsi="GHEA Grapalat"/>
          <w:b/>
          <w:i w:val="0"/>
          <w:sz w:val="22"/>
          <w:szCs w:val="22"/>
          <w:lang w:val="hy-AM"/>
        </w:rPr>
        <w:t>ԴՊ</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ԳՀ</w:t>
      </w:r>
      <w:r w:rsidR="007567D8" w:rsidRPr="007B7937">
        <w:rPr>
          <w:rFonts w:ascii="GHEA Grapalat" w:hAnsi="GHEA Grapalat"/>
          <w:b/>
          <w:i w:val="0"/>
          <w:sz w:val="22"/>
          <w:szCs w:val="22"/>
          <w:lang w:val="af-ZA"/>
        </w:rPr>
        <w:t>ԱՊՁԲ</w:t>
      </w:r>
      <w:r w:rsidR="007567D8">
        <w:rPr>
          <w:rFonts w:ascii="GHEA Grapalat" w:hAnsi="GHEA Grapalat"/>
          <w:b/>
          <w:i w:val="0"/>
          <w:sz w:val="22"/>
          <w:szCs w:val="22"/>
        </w:rPr>
        <w:t>-</w:t>
      </w:r>
      <w:r w:rsidR="00D36332">
        <w:rPr>
          <w:rFonts w:ascii="GHEA Grapalat" w:hAnsi="GHEA Grapalat"/>
          <w:b/>
          <w:i w:val="0"/>
          <w:sz w:val="22"/>
          <w:szCs w:val="22"/>
          <w:lang w:val="af-ZA"/>
        </w:rPr>
        <w:t>2024</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7567D8" w:rsidRPr="007B7937">
        <w:rPr>
          <w:rFonts w:ascii="GHEA Grapalat" w:hAnsi="GHEA Grapalat"/>
          <w:b/>
          <w:i w:val="0"/>
          <w:sz w:val="22"/>
          <w:szCs w:val="22"/>
          <w:lang w:val="af-ZA"/>
        </w:rPr>
        <w:t xml:space="preserve"> »  </w:t>
      </w:r>
    </w:p>
    <w:p w:rsidR="003D2FE2" w:rsidRPr="007567D8" w:rsidRDefault="003D2FE2" w:rsidP="007567D8">
      <w:pPr>
        <w:pStyle w:val="BodyTextIndent"/>
        <w:widowControl w:val="0"/>
        <w:spacing w:after="160" w:line="240" w:lineRule="auto"/>
        <w:ind w:firstLine="0"/>
        <w:jc w:val="right"/>
        <w:rPr>
          <w:rFonts w:ascii="GHEA Grapalat" w:hAnsi="GHEA Grapalat"/>
          <w:b/>
          <w:sz w:val="22"/>
          <w:szCs w:val="22"/>
          <w:lang w:val="af-ZA"/>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8"/>
        <w:gridCol w:w="4402"/>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8620B4" w:rsidRPr="0035372B">
              <w:rPr>
                <w:rFonts w:ascii="GHEA Grapalat" w:hAnsi="GHEA Grapalat"/>
                <w:sz w:val="22"/>
                <w:szCs w:val="22"/>
                <w:lang w:val="en-US"/>
              </w:rPr>
              <w:t>Гюмри</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00D36332">
              <w:rPr>
                <w:rFonts w:ascii="GHEA Grapalat" w:hAnsi="GHEA Grapalat"/>
                <w:sz w:val="22"/>
                <w:szCs w:val="22"/>
              </w:rPr>
              <w:t>24</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2"/>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567D8" w:rsidRPr="007B7937" w:rsidRDefault="003D2FE2" w:rsidP="007567D8">
      <w:pPr>
        <w:pStyle w:val="BodyTextIndent"/>
        <w:spacing w:line="240" w:lineRule="auto"/>
        <w:rPr>
          <w:rFonts w:ascii="GHEA Grapalat" w:hAnsi="GHEA Grapalat"/>
          <w:b/>
          <w:i w:val="0"/>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6B4B5B" w:rsidRPr="006B4B5B">
        <w:rPr>
          <w:rFonts w:ascii="GHEA Grapalat" w:hAnsi="GHEA Grapalat"/>
          <w:spacing w:val="-6"/>
          <w:sz w:val="22"/>
          <w:szCs w:val="22"/>
        </w:rPr>
        <w:t xml:space="preserve">Компания участвует в организованной </w:t>
      </w:r>
      <w:r w:rsidR="006B4B5B" w:rsidRPr="006B4B5B">
        <w:rPr>
          <w:rFonts w:ascii="GHEA Grapalat" w:hAnsi="GHEA Grapalat"/>
          <w:b/>
          <w:spacing w:val="-6"/>
          <w:sz w:val="22"/>
          <w:szCs w:val="22"/>
          <w:lang w:val="hy-AM"/>
        </w:rPr>
        <w:t>“</w:t>
      </w:r>
      <w:r w:rsidR="006B4B5B" w:rsidRPr="006B4B5B">
        <w:rPr>
          <w:rFonts w:ascii="GHEA Grapalat" w:hAnsi="GHEA Grapalat"/>
          <w:b/>
          <w:sz w:val="22"/>
          <w:szCs w:val="22"/>
        </w:rPr>
        <w:t xml:space="preserve"> ШР Гюмрийская средняя школа-лицей «Оюнджян » ГHКО,</w:t>
      </w:r>
      <w:r w:rsidR="006B4B5B" w:rsidRPr="006B4B5B">
        <w:rPr>
          <w:rFonts w:ascii="GHEA Grapalat" w:hAnsi="GHEA Grapalat"/>
          <w:spacing w:val="-6"/>
          <w:sz w:val="22"/>
          <w:szCs w:val="22"/>
          <w:lang w:val="hy-AM"/>
        </w:rPr>
        <w:t xml:space="preserve"> </w:t>
      </w:r>
      <w:r w:rsidR="006B4B5B" w:rsidRPr="006B4B5B">
        <w:rPr>
          <w:rFonts w:ascii="GHEA Grapalat" w:hAnsi="GHEA Grapalat"/>
          <w:spacing w:val="-6"/>
          <w:sz w:val="22"/>
          <w:szCs w:val="22"/>
        </w:rPr>
        <w:t>(далее — Заказчик)</w:t>
      </w:r>
      <w:r w:rsidR="006B4B5B" w:rsidRPr="006B4B5B">
        <w:rPr>
          <w:rFonts w:ascii="GHEA Grapalat" w:hAnsi="GHEA Grapalat" w:cs="GHEA Grapalat"/>
          <w:spacing w:val="-6"/>
          <w:sz w:val="22"/>
          <w:szCs w:val="22"/>
        </w:rPr>
        <w:t xml:space="preserve"> </w:t>
      </w:r>
      <w:r w:rsidR="006B4B5B" w:rsidRPr="006B4B5B">
        <w:rPr>
          <w:rFonts w:ascii="GHEA Grapalat" w:hAnsi="GHEA Grapalat"/>
          <w:sz w:val="22"/>
          <w:szCs w:val="22"/>
        </w:rPr>
        <w:t>процедуре закупок под кодом</w:t>
      </w:r>
      <w:r w:rsidR="006B4B5B" w:rsidRPr="006B4B5B">
        <w:rPr>
          <w:rFonts w:ascii="GHEA Grapalat" w:hAnsi="GHEA Grapalat"/>
          <w:iCs/>
          <w:sz w:val="22"/>
          <w:szCs w:val="22"/>
        </w:rPr>
        <w:t xml:space="preserve"> </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ՇՄԳ</w:t>
      </w:r>
      <w:r w:rsidR="007567D8" w:rsidRPr="007B7937">
        <w:rPr>
          <w:rFonts w:ascii="GHEA Grapalat" w:hAnsi="GHEA Grapalat"/>
          <w:b/>
          <w:i w:val="0"/>
          <w:sz w:val="22"/>
          <w:szCs w:val="22"/>
          <w:lang w:val="af-ZA"/>
        </w:rPr>
        <w:t>21</w:t>
      </w:r>
      <w:r w:rsidR="007567D8">
        <w:rPr>
          <w:rFonts w:ascii="GHEA Grapalat" w:hAnsi="GHEA Grapalat"/>
          <w:b/>
          <w:i w:val="0"/>
          <w:sz w:val="22"/>
          <w:szCs w:val="22"/>
          <w:lang w:val="hy-AM"/>
        </w:rPr>
        <w:t>ԴՊ</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ԳՀ</w:t>
      </w:r>
      <w:r w:rsidR="007567D8" w:rsidRPr="007B7937">
        <w:rPr>
          <w:rFonts w:ascii="GHEA Grapalat" w:hAnsi="GHEA Grapalat"/>
          <w:b/>
          <w:i w:val="0"/>
          <w:sz w:val="22"/>
          <w:szCs w:val="22"/>
          <w:lang w:val="af-ZA"/>
        </w:rPr>
        <w:t>ԱՊՁԲ</w:t>
      </w:r>
      <w:r w:rsidR="007567D8">
        <w:rPr>
          <w:rFonts w:ascii="GHEA Grapalat" w:hAnsi="GHEA Grapalat"/>
          <w:b/>
          <w:i w:val="0"/>
          <w:sz w:val="22"/>
          <w:szCs w:val="22"/>
        </w:rPr>
        <w:t>-</w:t>
      </w:r>
      <w:r w:rsidR="00D36332">
        <w:rPr>
          <w:rFonts w:ascii="GHEA Grapalat" w:hAnsi="GHEA Grapalat"/>
          <w:b/>
          <w:i w:val="0"/>
          <w:sz w:val="22"/>
          <w:szCs w:val="22"/>
          <w:lang w:val="af-ZA"/>
        </w:rPr>
        <w:t>2024</w:t>
      </w:r>
      <w:r w:rsidR="007567D8" w:rsidRPr="007B7937">
        <w:rPr>
          <w:rFonts w:ascii="GHEA Grapalat" w:hAnsi="GHEA Grapalat"/>
          <w:b/>
          <w:i w:val="0"/>
          <w:sz w:val="22"/>
          <w:szCs w:val="22"/>
          <w:lang w:val="af-ZA"/>
        </w:rPr>
        <w:t>/</w:t>
      </w:r>
      <w:r w:rsidR="007567D8"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7567D8" w:rsidRPr="007B7937">
        <w:rPr>
          <w:rFonts w:ascii="GHEA Grapalat" w:hAnsi="GHEA Grapalat"/>
          <w:b/>
          <w:i w:val="0"/>
          <w:sz w:val="22"/>
          <w:szCs w:val="22"/>
          <w:lang w:val="af-ZA"/>
        </w:rPr>
        <w:t xml:space="preserve"> »  </w:t>
      </w:r>
    </w:p>
    <w:p w:rsidR="003D2FE2" w:rsidRPr="00B138F3" w:rsidRDefault="003D2FE2" w:rsidP="006B4B5B">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настоящим Компания соглашается, что Банк-плательщик не несет никакой ответственности за правомерность, действительность, сроки</w:t>
      </w:r>
      <w:r w:rsidR="00F22C8B">
        <w:rPr>
          <w:rFonts w:ascii="GHEA Grapalat" w:hAnsi="GHEA Grapalat"/>
          <w:sz w:val="22"/>
          <w:szCs w:val="22"/>
          <w:lang w:val="hy-AM"/>
        </w:rPr>
        <w:t xml:space="preserve"> </w:t>
      </w:r>
      <w:r w:rsidRPr="00B138F3">
        <w:rPr>
          <w:rFonts w:ascii="GHEA Grapalat" w:hAnsi="GHEA Grapalat"/>
          <w:sz w:val="22"/>
          <w:szCs w:val="22"/>
        </w:rPr>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436C73" w:rsidRDefault="00436C73" w:rsidP="00436C73">
      <w:pPr>
        <w:widowControl w:val="0"/>
        <w:jc w:val="both"/>
        <w:rPr>
          <w:rFonts w:ascii="GHEA Grapalat" w:hAnsi="GHEA Grapalat"/>
        </w:rPr>
      </w:pPr>
    </w:p>
    <w:p w:rsidR="00436C73" w:rsidRPr="00B138F3" w:rsidRDefault="00436C73" w:rsidP="00436C73">
      <w:pPr>
        <w:widowControl w:val="0"/>
        <w:jc w:val="both"/>
        <w:rPr>
          <w:rFonts w:ascii="GHEA Grapalat" w:hAnsi="GHEA Grapalat"/>
        </w:rPr>
      </w:pPr>
      <w:r w:rsidRPr="00B138F3">
        <w:rPr>
          <w:rFonts w:ascii="GHEA Grapalat" w:hAnsi="GHEA Grapalat"/>
        </w:rPr>
        <w:lastRenderedPageBreak/>
        <w:t>_______________________________________</w:t>
      </w:r>
    </w:p>
    <w:p w:rsidR="00436C73" w:rsidRPr="00B138F3" w:rsidRDefault="00436C73" w:rsidP="00436C7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436C73" w:rsidRPr="00B138F3" w:rsidRDefault="00436C73" w:rsidP="00436C73">
      <w:pPr>
        <w:widowControl w:val="0"/>
        <w:jc w:val="both"/>
        <w:rPr>
          <w:rFonts w:ascii="GHEA Grapalat" w:hAnsi="GHEA Grapalat"/>
        </w:rPr>
      </w:pPr>
      <w:r w:rsidRPr="00B138F3">
        <w:rPr>
          <w:rFonts w:ascii="GHEA Grapalat" w:hAnsi="GHEA Grapalat"/>
        </w:rPr>
        <w:t>_______________________________________</w:t>
      </w:r>
    </w:p>
    <w:p w:rsidR="00436C73" w:rsidRPr="00B138F3" w:rsidRDefault="00436C73" w:rsidP="00436C73">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436C73" w:rsidRPr="00B138F3" w:rsidRDefault="00436C73" w:rsidP="00436C73">
      <w:pPr>
        <w:widowControl w:val="0"/>
        <w:jc w:val="both"/>
        <w:rPr>
          <w:rFonts w:ascii="GHEA Grapalat" w:hAnsi="GHEA Grapalat"/>
        </w:rPr>
      </w:pPr>
      <w:r w:rsidRPr="00B138F3">
        <w:rPr>
          <w:rFonts w:ascii="GHEA Grapalat" w:hAnsi="GHEA Grapalat"/>
        </w:rPr>
        <w:t>_______________________________________</w:t>
      </w:r>
    </w:p>
    <w:p w:rsidR="00436C73" w:rsidRPr="00B138F3" w:rsidRDefault="00436C73" w:rsidP="00436C7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436C73" w:rsidRPr="00B138F3" w:rsidRDefault="00436C73" w:rsidP="00436C73">
      <w:pPr>
        <w:widowControl w:val="0"/>
        <w:jc w:val="both"/>
        <w:rPr>
          <w:rFonts w:ascii="GHEA Grapalat" w:hAnsi="GHEA Grapalat"/>
        </w:rPr>
      </w:pPr>
      <w:r w:rsidRPr="00B138F3">
        <w:rPr>
          <w:rFonts w:ascii="GHEA Grapalat" w:hAnsi="GHEA Grapalat"/>
        </w:rPr>
        <w:t>_______________________________________</w:t>
      </w:r>
    </w:p>
    <w:p w:rsidR="00436C73" w:rsidRPr="00B138F3" w:rsidRDefault="00436C73" w:rsidP="00436C73">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436C73" w:rsidRPr="00B138F3" w:rsidRDefault="00436C73" w:rsidP="00436C73">
      <w:pPr>
        <w:widowControl w:val="0"/>
        <w:jc w:val="both"/>
        <w:rPr>
          <w:rFonts w:ascii="GHEA Grapalat" w:hAnsi="GHEA Grapalat"/>
        </w:rPr>
      </w:pPr>
      <w:r w:rsidRPr="00B138F3">
        <w:rPr>
          <w:rFonts w:ascii="GHEA Grapalat" w:hAnsi="GHEA Grapalat"/>
        </w:rPr>
        <w:t>_______________________________________</w:t>
      </w:r>
    </w:p>
    <w:p w:rsidR="00436C73" w:rsidRPr="00B138F3" w:rsidRDefault="00436C73" w:rsidP="00436C73">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436C73" w:rsidRPr="00B138F3" w:rsidRDefault="00436C73" w:rsidP="00436C73">
      <w:pPr>
        <w:widowControl w:val="0"/>
        <w:jc w:val="both"/>
        <w:rPr>
          <w:rFonts w:ascii="GHEA Grapalat" w:hAnsi="GHEA Grapalat"/>
        </w:rPr>
      </w:pPr>
      <w:r w:rsidRPr="00B138F3">
        <w:rPr>
          <w:rFonts w:ascii="GHEA Grapalat" w:hAnsi="GHEA Grapalat"/>
        </w:rPr>
        <w:t>_______________________________________</w:t>
      </w:r>
    </w:p>
    <w:p w:rsidR="00436C73" w:rsidRPr="00B138F3" w:rsidRDefault="00436C73" w:rsidP="00436C73">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436C73" w:rsidRPr="00B138F3" w:rsidRDefault="00436C73" w:rsidP="00436C73">
      <w:pPr>
        <w:widowControl w:val="0"/>
        <w:spacing w:after="160"/>
        <w:rPr>
          <w:rFonts w:ascii="GHEA Grapalat" w:hAnsi="GHEA Grapalat"/>
        </w:rPr>
      </w:pPr>
      <w:r w:rsidRPr="00B138F3">
        <w:rPr>
          <w:rFonts w:ascii="GHEA Grapalat" w:hAnsi="GHEA Grapalat"/>
        </w:rPr>
        <w:t>День/месяц/год                                                                                    М. П.</w:t>
      </w:r>
    </w:p>
    <w:p w:rsidR="00436C73" w:rsidRPr="00B138F3" w:rsidRDefault="00436C73" w:rsidP="003D2FE2">
      <w:pPr>
        <w:widowControl w:val="0"/>
        <w:spacing w:after="160"/>
        <w:ind w:firstLine="567"/>
        <w:jc w:val="center"/>
        <w:rPr>
          <w:rFonts w:ascii="GHEA Grapalat" w:hAnsi="GHEA Grapalat"/>
          <w:b/>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A51D7">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6B4B5B" w:rsidP="006B4B5B">
            <w:pPr>
              <w:widowControl w:val="0"/>
              <w:tabs>
                <w:tab w:val="left" w:pos="3390"/>
              </w:tabs>
              <w:spacing w:after="160"/>
              <w:ind w:left="322"/>
              <w:jc w:val="both"/>
              <w:rPr>
                <w:rFonts w:ascii="GHEA Grapalat" w:hAnsi="GHEA Grapalat" w:cs="Sylfaen"/>
              </w:rPr>
            </w:pPr>
            <w:r>
              <w:rPr>
                <w:rFonts w:ascii="GHEA Grapalat" w:hAnsi="GHEA Grapalat"/>
              </w:rPr>
              <w:t xml:space="preserve">3     </w:t>
            </w:r>
            <w:r w:rsidR="00C3421C" w:rsidRPr="00B138F3">
              <w:rPr>
                <w:rFonts w:ascii="GHEA Grapalat" w:hAnsi="GHEA Grapalat"/>
              </w:rPr>
              <w:t>Дата представления: "___" ___ 20</w:t>
            </w:r>
            <w:r w:rsidR="002C32A3">
              <w:rPr>
                <w:rFonts w:ascii="GHEA Grapalat" w:hAnsi="GHEA Grapalat"/>
                <w:lang w:val="en-US"/>
              </w:rPr>
              <w:t>22</w:t>
            </w:r>
            <w:r w:rsidR="00C3421C" w:rsidRPr="00B138F3">
              <w:rPr>
                <w:rFonts w:ascii="GHEA Grapalat" w:hAnsi="GHEA Grapalat"/>
              </w:rPr>
              <w:t>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16EC5">
        <w:trPr>
          <w:trHeight w:val="5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4B5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9.</w:t>
            </w:r>
            <w:r w:rsidRPr="00191270">
              <w:rPr>
                <w:rFonts w:ascii="GHEA Grapalat" w:hAnsi="GHEA Grapalat"/>
              </w:rPr>
              <w:tab/>
              <w:t>Наименование, или имя, фамилия бенефициара:</w:t>
            </w:r>
            <w:r w:rsidRPr="00191270">
              <w:rPr>
                <w:rFonts w:ascii="GHEA Grapalat" w:hAnsi="GHEA Grapalat"/>
                <w:i/>
              </w:rPr>
              <w:t xml:space="preserve"> </w:t>
            </w:r>
            <w:r w:rsidRPr="006B4B5B">
              <w:rPr>
                <w:rFonts w:ascii="GHEA Grapalat" w:hAnsi="GHEA Grapalat"/>
                <w:b/>
                <w:i/>
              </w:rPr>
              <w:t>ШР Гюмрийская средняя школа-лицей «Оюнджян » ГHКО,</w:t>
            </w:r>
          </w:p>
        </w:tc>
      </w:tr>
      <w:tr w:rsidR="006B4B5B" w:rsidRPr="00B138F3" w:rsidTr="00BE01F7">
        <w:trPr>
          <w:trHeight w:val="352"/>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10.</w:t>
            </w:r>
            <w:r w:rsidRPr="00191270">
              <w:rPr>
                <w:rFonts w:ascii="GHEA Grapalat" w:hAnsi="GHEA Grapalat"/>
              </w:rPr>
              <w:tab/>
              <w:t>НЗОУ бенефициара (не заполняется)</w:t>
            </w:r>
          </w:p>
        </w:tc>
      </w:tr>
      <w:tr w:rsidR="006B4B5B" w:rsidRPr="00B138F3" w:rsidTr="00BE01F7">
        <w:trPr>
          <w:trHeight w:val="343"/>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11.</w:t>
            </w:r>
            <w:r w:rsidRPr="00191270">
              <w:rPr>
                <w:rFonts w:ascii="GHEA Grapalat" w:hAnsi="GHEA Grapalat"/>
              </w:rPr>
              <w:tab/>
              <w:t>УНН бенефициара</w:t>
            </w:r>
            <w:r w:rsidRPr="00065CC2">
              <w:rPr>
                <w:rFonts w:ascii="GHEA Grapalat" w:hAnsi="GHEA Grapalat"/>
                <w:sz w:val="22"/>
                <w:szCs w:val="22"/>
              </w:rPr>
              <w:t xml:space="preserve">: </w:t>
            </w:r>
            <w:r w:rsidRPr="00065CC2">
              <w:rPr>
                <w:rFonts w:ascii="GHEA Grapalat" w:hAnsi="GHEA Grapalat"/>
                <w:b/>
                <w:sz w:val="22"/>
                <w:szCs w:val="22"/>
              </w:rPr>
              <w:t>05529507</w:t>
            </w:r>
          </w:p>
        </w:tc>
      </w:tr>
      <w:tr w:rsidR="006B4B5B" w:rsidRPr="00B138F3" w:rsidTr="00BE01F7">
        <w:trPr>
          <w:trHeight w:val="361"/>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12.</w:t>
            </w:r>
            <w:r w:rsidRPr="00191270">
              <w:rPr>
                <w:rFonts w:ascii="GHEA Grapalat" w:hAnsi="GHEA Grapalat"/>
              </w:rPr>
              <w:tab/>
              <w:t xml:space="preserve">Обслуживающая бенефициара Финансовая организация (банк): </w:t>
            </w:r>
            <w:r w:rsidRPr="00816D8B">
              <w:rPr>
                <w:rFonts w:ascii="GHEA Grapalat" w:hAnsi="GHEA Grapalat"/>
              </w:rPr>
              <w:t xml:space="preserve"> </w:t>
            </w:r>
            <w:r w:rsidRPr="006B4B5B">
              <w:rPr>
                <w:rFonts w:ascii="GHEA Grapalat" w:hAnsi="GHEA Grapalat"/>
                <w:b/>
              </w:rPr>
              <w:t>Оперативный департамент Министерства финансов РА</w:t>
            </w:r>
          </w:p>
        </w:tc>
      </w:tr>
      <w:tr w:rsidR="006B4B5B" w:rsidRPr="00B138F3" w:rsidTr="00BE01F7">
        <w:trPr>
          <w:trHeight w:val="433"/>
        </w:trPr>
        <w:tc>
          <w:tcPr>
            <w:tcW w:w="10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13.</w:t>
            </w:r>
            <w:r w:rsidRPr="00191270">
              <w:rPr>
                <w:rFonts w:ascii="GHEA Grapalat" w:hAnsi="GHEA Grapalat"/>
              </w:rPr>
              <w:tab/>
              <w:t xml:space="preserve">Номер счета бенефициара (сч.№) </w:t>
            </w:r>
            <w:r w:rsidRPr="00065CC2">
              <w:rPr>
                <w:rFonts w:ascii="GHEA Grapalat" w:hAnsi="GHEA Grapalat"/>
                <w:b/>
                <w:sz w:val="22"/>
                <w:szCs w:val="22"/>
              </w:rPr>
              <w:t>900218000108</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6B4B5B">
      <w:pPr>
        <w:widowControl w:val="0"/>
        <w:spacing w:after="160"/>
        <w:ind w:right="565"/>
        <w:rPr>
          <w:rFonts w:ascii="GHEA Grapalat" w:hAnsi="GHEA Grapalat"/>
          <w:b/>
        </w:rPr>
      </w:pPr>
    </w:p>
    <w:p w:rsidR="006B4B5B" w:rsidRPr="00B138F3" w:rsidRDefault="006B4B5B" w:rsidP="006B4B5B">
      <w:pPr>
        <w:widowControl w:val="0"/>
        <w:spacing w:after="160"/>
        <w:ind w:right="565"/>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AF4211" w:rsidRPr="00B138F3" w:rsidRDefault="000A214C" w:rsidP="006B4B5B">
      <w:pPr>
        <w:widowControl w:val="0"/>
        <w:spacing w:after="160"/>
        <w:jc w:val="right"/>
        <w:rPr>
          <w:rFonts w:ascii="GHEA Grapalat" w:hAnsi="GHEA Grapalat"/>
          <w:b/>
        </w:rPr>
      </w:pPr>
      <w:r w:rsidRPr="00B138F3">
        <w:rPr>
          <w:rFonts w:ascii="GHEA Grapalat" w:hAnsi="GHEA Grapalat"/>
          <w:i/>
        </w:rPr>
        <w:t xml:space="preserve">к Приглашению на </w:t>
      </w:r>
      <w:r w:rsidR="00557BAB">
        <w:rPr>
          <w:rFonts w:ascii="GHEA Grapalat" w:hAnsi="GHEA Grapalat"/>
          <w:i/>
        </w:rPr>
        <w:t>запрос котировки</w:t>
      </w:r>
      <w:r w:rsidRPr="00B138F3">
        <w:rPr>
          <w:rFonts w:ascii="GHEA Grapalat" w:hAnsi="GHEA Grapalat"/>
          <w:i/>
        </w:rPr>
        <w:br/>
        <w:t>под кодом</w:t>
      </w:r>
      <w:r w:rsidR="00F22C8B">
        <w:rPr>
          <w:rFonts w:ascii="GHEA Grapalat" w:hAnsi="GHEA Grapalat"/>
          <w:i/>
          <w:lang w:val="hy-AM"/>
        </w:rPr>
        <w:t xml:space="preserve"> </w:t>
      </w:r>
      <w:r w:rsidR="006B4B5B" w:rsidRPr="007B7937">
        <w:rPr>
          <w:rFonts w:ascii="GHEA Grapalat" w:hAnsi="GHEA Grapalat"/>
          <w:b/>
          <w:i/>
          <w:sz w:val="22"/>
          <w:szCs w:val="22"/>
          <w:lang w:val="af-ZA"/>
        </w:rPr>
        <w:t>«</w:t>
      </w:r>
      <w:r w:rsidR="006B4B5B" w:rsidRPr="007B7937">
        <w:rPr>
          <w:rFonts w:ascii="GHEA Grapalat" w:hAnsi="GHEA Grapalat"/>
          <w:b/>
          <w:i/>
          <w:sz w:val="22"/>
          <w:szCs w:val="22"/>
          <w:lang w:val="hy-AM"/>
        </w:rPr>
        <w:t>ՇՄԳ</w:t>
      </w:r>
      <w:r w:rsidR="006B4B5B" w:rsidRPr="007B7937">
        <w:rPr>
          <w:rFonts w:ascii="GHEA Grapalat" w:hAnsi="GHEA Grapalat"/>
          <w:b/>
          <w:i/>
          <w:sz w:val="22"/>
          <w:szCs w:val="22"/>
          <w:lang w:val="af-ZA"/>
        </w:rPr>
        <w:t>21</w:t>
      </w:r>
      <w:r w:rsidR="006B4B5B">
        <w:rPr>
          <w:rFonts w:ascii="GHEA Grapalat" w:hAnsi="GHEA Grapalat"/>
          <w:b/>
          <w:i/>
          <w:sz w:val="22"/>
          <w:szCs w:val="22"/>
          <w:lang w:val="hy-AM"/>
        </w:rPr>
        <w:t>ԴՊ</w:t>
      </w:r>
      <w:r w:rsidR="006B4B5B" w:rsidRPr="007B7937">
        <w:rPr>
          <w:rFonts w:ascii="GHEA Grapalat" w:hAnsi="GHEA Grapalat"/>
          <w:b/>
          <w:i/>
          <w:sz w:val="22"/>
          <w:szCs w:val="22"/>
          <w:lang w:val="af-ZA"/>
        </w:rPr>
        <w:t>-</w:t>
      </w:r>
      <w:r w:rsidR="006B4B5B" w:rsidRPr="007B7937">
        <w:rPr>
          <w:rFonts w:ascii="GHEA Grapalat" w:hAnsi="GHEA Grapalat"/>
          <w:b/>
          <w:i/>
          <w:sz w:val="22"/>
          <w:szCs w:val="22"/>
          <w:lang w:val="hy-AM"/>
        </w:rPr>
        <w:t>ԳՀ</w:t>
      </w:r>
      <w:r w:rsidR="002C32A3">
        <w:rPr>
          <w:rFonts w:ascii="GHEA Grapalat" w:hAnsi="GHEA Grapalat"/>
          <w:b/>
          <w:i/>
          <w:sz w:val="22"/>
          <w:szCs w:val="22"/>
          <w:lang w:val="af-ZA"/>
        </w:rPr>
        <w:t>ԱՊՁԲ</w:t>
      </w:r>
      <w:r w:rsidR="00B649F8">
        <w:rPr>
          <w:rFonts w:ascii="GHEA Grapalat" w:hAnsi="GHEA Grapalat"/>
          <w:b/>
          <w:i/>
          <w:sz w:val="22"/>
          <w:szCs w:val="22"/>
        </w:rPr>
        <w:t>-</w:t>
      </w:r>
      <w:r w:rsidR="00D36332">
        <w:rPr>
          <w:rFonts w:ascii="GHEA Grapalat" w:hAnsi="GHEA Grapalat"/>
          <w:b/>
          <w:i/>
          <w:sz w:val="22"/>
          <w:szCs w:val="22"/>
          <w:lang w:val="af-ZA"/>
        </w:rPr>
        <w:t>2024</w:t>
      </w:r>
      <w:r w:rsidR="006B4B5B" w:rsidRPr="007B7937">
        <w:rPr>
          <w:rFonts w:ascii="GHEA Grapalat" w:hAnsi="GHEA Grapalat"/>
          <w:b/>
          <w:i/>
          <w:sz w:val="22"/>
          <w:szCs w:val="22"/>
          <w:lang w:val="af-ZA"/>
        </w:rPr>
        <w:t>/</w:t>
      </w:r>
      <w:r w:rsidR="006B4B5B" w:rsidRPr="007B7937">
        <w:rPr>
          <w:rFonts w:ascii="GHEA Grapalat" w:hAnsi="GHEA Grapalat"/>
          <w:b/>
          <w:i/>
          <w:sz w:val="22"/>
          <w:szCs w:val="22"/>
          <w:lang w:val="hy-AM"/>
        </w:rPr>
        <w:t>0</w:t>
      </w:r>
      <w:r w:rsidR="00436C73">
        <w:rPr>
          <w:rFonts w:ascii="GHEA Grapalat" w:hAnsi="GHEA Grapalat"/>
          <w:b/>
          <w:i/>
          <w:sz w:val="22"/>
          <w:szCs w:val="22"/>
          <w:lang w:val="af-ZA"/>
        </w:rPr>
        <w:t>2</w:t>
      </w:r>
      <w:r w:rsidR="006B4B5B" w:rsidRPr="007B7937">
        <w:rPr>
          <w:rFonts w:ascii="GHEA Grapalat" w:hAnsi="GHEA Grapalat"/>
          <w:b/>
          <w:i/>
          <w:sz w:val="22"/>
          <w:szCs w:val="22"/>
          <w:lang w:val="af-ZA"/>
        </w:rPr>
        <w:t xml:space="preserve"> »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4405"/>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 xml:space="preserve">г. </w:t>
            </w:r>
            <w:r w:rsidR="00BE01F7" w:rsidRPr="0035372B">
              <w:rPr>
                <w:rFonts w:ascii="GHEA Grapalat" w:hAnsi="GHEA Grapalat"/>
                <w:lang w:val="en-US"/>
              </w:rPr>
              <w:t>Гюмри</w:t>
            </w:r>
          </w:p>
        </w:tc>
        <w:tc>
          <w:tcPr>
            <w:tcW w:w="4500" w:type="dxa"/>
          </w:tcPr>
          <w:p w:rsidR="000A214C" w:rsidRPr="00B138F3" w:rsidRDefault="000A214C" w:rsidP="006B4B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436C73">
              <w:rPr>
                <w:rFonts w:ascii="GHEA Grapalat" w:hAnsi="GHEA Grapalat"/>
                <w:lang w:val="en-US"/>
              </w:rPr>
              <w:t>24</w:t>
            </w:r>
            <w:r w:rsidRPr="00B138F3">
              <w:rPr>
                <w:rFonts w:ascii="GHEA Grapalat" w:hAnsi="GHEA Grapalat"/>
              </w:rPr>
              <w:t>г.</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A12C1D" w:rsidRDefault="000A214C" w:rsidP="00A12C1D">
      <w:pPr>
        <w:pStyle w:val="BodyTextIndent"/>
        <w:spacing w:line="240" w:lineRule="auto"/>
        <w:rPr>
          <w:rFonts w:ascii="GHEA Grapalat" w:hAnsi="GHEA Grapalat"/>
          <w:b/>
          <w:i w:val="0"/>
          <w:lang w:val="af-ZA"/>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23F5F" w:rsidRPr="006B4B5B">
        <w:rPr>
          <w:rFonts w:ascii="GHEA Grapalat" w:hAnsi="GHEA Grapalat"/>
          <w:b/>
          <w:spacing w:val="-6"/>
          <w:lang w:val="hy-AM"/>
        </w:rPr>
        <w:t>“</w:t>
      </w:r>
      <w:r w:rsidR="006B4B5B" w:rsidRPr="006B4B5B">
        <w:rPr>
          <w:rFonts w:ascii="GHEA Grapalat" w:hAnsi="GHEA Grapalat"/>
          <w:b/>
          <w:i w:val="0"/>
        </w:rPr>
        <w:t xml:space="preserve"> ШР Гюмрийская средняя школа-лицей «Оюнджян » ГHКО,</w:t>
      </w:r>
      <w:r w:rsidR="00F22C8B">
        <w:rPr>
          <w:rFonts w:ascii="GHEA Grapalat" w:hAnsi="GHEA Grapalat"/>
          <w:spacing w:val="-6"/>
          <w:lang w:val="hy-AM"/>
        </w:rPr>
        <w:t xml:space="preserve"> </w:t>
      </w:r>
      <w:r w:rsidRPr="00BE01F7">
        <w:rPr>
          <w:rFonts w:ascii="GHEA Grapalat" w:hAnsi="GHEA Grapalat"/>
          <w:spacing w:val="-6"/>
        </w:rPr>
        <w:t>(далее — Заказчик)</w:t>
      </w:r>
      <w:r w:rsidR="006B4B5B">
        <w:rPr>
          <w:rFonts w:ascii="GHEA Grapalat" w:hAnsi="GHEA Grapalat" w:cs="GHEA Grapalat"/>
          <w:spacing w:val="-6"/>
        </w:rPr>
        <w:t xml:space="preserve"> </w:t>
      </w:r>
      <w:r w:rsidRPr="00B138F3">
        <w:rPr>
          <w:rFonts w:ascii="GHEA Grapalat" w:hAnsi="GHEA Grapalat"/>
        </w:rPr>
        <w:t>процедуре закупок под кодом</w:t>
      </w:r>
      <w:r w:rsidR="002521F2">
        <w:rPr>
          <w:rFonts w:ascii="GHEA Grapalat" w:hAnsi="GHEA Grapalat"/>
          <w:iCs/>
          <w:sz w:val="22"/>
          <w:szCs w:val="22"/>
        </w:rPr>
        <w:t xml:space="preserve"> </w:t>
      </w:r>
      <w:r w:rsidR="00A12C1D" w:rsidRPr="007B7937">
        <w:rPr>
          <w:rFonts w:ascii="GHEA Grapalat" w:hAnsi="GHEA Grapalat"/>
          <w:b/>
          <w:i w:val="0"/>
          <w:sz w:val="22"/>
          <w:szCs w:val="22"/>
          <w:lang w:val="af-ZA"/>
        </w:rPr>
        <w:t>«</w:t>
      </w:r>
      <w:r w:rsidR="00A12C1D" w:rsidRPr="007B7937">
        <w:rPr>
          <w:rFonts w:ascii="GHEA Grapalat" w:hAnsi="GHEA Grapalat"/>
          <w:b/>
          <w:i w:val="0"/>
          <w:sz w:val="22"/>
          <w:szCs w:val="22"/>
          <w:lang w:val="hy-AM"/>
        </w:rPr>
        <w:t>ՇՄԳ</w:t>
      </w:r>
      <w:r w:rsidR="00A12C1D" w:rsidRPr="007B7937">
        <w:rPr>
          <w:rFonts w:ascii="GHEA Grapalat" w:hAnsi="GHEA Grapalat"/>
          <w:b/>
          <w:i w:val="0"/>
          <w:sz w:val="22"/>
          <w:szCs w:val="22"/>
          <w:lang w:val="af-ZA"/>
        </w:rPr>
        <w:t>21</w:t>
      </w:r>
      <w:r w:rsidR="00A12C1D">
        <w:rPr>
          <w:rFonts w:ascii="GHEA Grapalat" w:hAnsi="GHEA Grapalat"/>
          <w:b/>
          <w:i w:val="0"/>
          <w:sz w:val="22"/>
          <w:szCs w:val="22"/>
          <w:lang w:val="hy-AM"/>
        </w:rPr>
        <w:t>ԴՊ</w:t>
      </w:r>
      <w:r w:rsidR="00A12C1D" w:rsidRPr="007B7937">
        <w:rPr>
          <w:rFonts w:ascii="GHEA Grapalat" w:hAnsi="GHEA Grapalat"/>
          <w:b/>
          <w:i w:val="0"/>
          <w:sz w:val="22"/>
          <w:szCs w:val="22"/>
          <w:lang w:val="af-ZA"/>
        </w:rPr>
        <w:t>-</w:t>
      </w:r>
      <w:r w:rsidR="00A12C1D" w:rsidRPr="007B7937">
        <w:rPr>
          <w:rFonts w:ascii="GHEA Grapalat" w:hAnsi="GHEA Grapalat"/>
          <w:b/>
          <w:i w:val="0"/>
          <w:sz w:val="22"/>
          <w:szCs w:val="22"/>
          <w:lang w:val="hy-AM"/>
        </w:rPr>
        <w:t>ԳՀ</w:t>
      </w:r>
      <w:r w:rsidR="00A12C1D" w:rsidRPr="007B7937">
        <w:rPr>
          <w:rFonts w:ascii="GHEA Grapalat" w:hAnsi="GHEA Grapalat"/>
          <w:b/>
          <w:i w:val="0"/>
          <w:sz w:val="22"/>
          <w:szCs w:val="22"/>
          <w:lang w:val="af-ZA"/>
        </w:rPr>
        <w:t>ԱՊՁԲ</w:t>
      </w:r>
      <w:r w:rsidR="00A12C1D">
        <w:rPr>
          <w:rFonts w:ascii="GHEA Grapalat" w:hAnsi="GHEA Grapalat"/>
          <w:b/>
          <w:i w:val="0"/>
          <w:sz w:val="22"/>
          <w:szCs w:val="22"/>
        </w:rPr>
        <w:t>-</w:t>
      </w:r>
      <w:r w:rsidR="00D36332">
        <w:rPr>
          <w:rFonts w:ascii="GHEA Grapalat" w:hAnsi="GHEA Grapalat"/>
          <w:b/>
          <w:i w:val="0"/>
          <w:sz w:val="22"/>
          <w:szCs w:val="22"/>
          <w:lang w:val="af-ZA"/>
        </w:rPr>
        <w:t>2024</w:t>
      </w:r>
      <w:r w:rsidR="00A12C1D" w:rsidRPr="007B7937">
        <w:rPr>
          <w:rFonts w:ascii="GHEA Grapalat" w:hAnsi="GHEA Grapalat"/>
          <w:b/>
          <w:i w:val="0"/>
          <w:sz w:val="22"/>
          <w:szCs w:val="22"/>
          <w:lang w:val="af-ZA"/>
        </w:rPr>
        <w:t>/</w:t>
      </w:r>
      <w:r w:rsidR="00A12C1D" w:rsidRPr="007B7937">
        <w:rPr>
          <w:rFonts w:ascii="GHEA Grapalat" w:hAnsi="GHEA Grapalat"/>
          <w:b/>
          <w:i w:val="0"/>
          <w:sz w:val="22"/>
          <w:szCs w:val="22"/>
          <w:lang w:val="hy-AM"/>
        </w:rPr>
        <w:t>0</w:t>
      </w:r>
      <w:r w:rsidR="00436C73">
        <w:rPr>
          <w:rFonts w:ascii="GHEA Grapalat" w:hAnsi="GHEA Grapalat"/>
          <w:b/>
          <w:i w:val="0"/>
          <w:sz w:val="22"/>
          <w:szCs w:val="22"/>
          <w:lang w:val="af-ZA"/>
        </w:rPr>
        <w:t>2</w:t>
      </w:r>
      <w:r w:rsidR="00A12C1D" w:rsidRPr="007B7937">
        <w:rPr>
          <w:rFonts w:ascii="GHEA Grapalat" w:hAnsi="GHEA Grapalat"/>
          <w:b/>
          <w:i w:val="0"/>
          <w:sz w:val="22"/>
          <w:szCs w:val="22"/>
          <w:lang w:val="af-ZA"/>
        </w:rPr>
        <w:t xml:space="preserve"> »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w:t>
      </w:r>
      <w:r w:rsidRPr="00B138F3">
        <w:rPr>
          <w:rFonts w:ascii="GHEA Grapalat" w:hAnsi="GHEA Grapalat"/>
        </w:rPr>
        <w:lastRenderedPageBreak/>
        <w:t>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4B5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9.</w:t>
            </w:r>
            <w:r w:rsidRPr="00191270">
              <w:rPr>
                <w:rFonts w:ascii="GHEA Grapalat" w:hAnsi="GHEA Grapalat"/>
              </w:rPr>
              <w:tab/>
              <w:t>Наименование, или имя, фамилия бенефициара:</w:t>
            </w:r>
            <w:r w:rsidRPr="00191270">
              <w:rPr>
                <w:rFonts w:ascii="GHEA Grapalat" w:hAnsi="GHEA Grapalat"/>
                <w:i/>
              </w:rPr>
              <w:t xml:space="preserve"> </w:t>
            </w:r>
            <w:r w:rsidRPr="006B4B5B">
              <w:rPr>
                <w:rFonts w:ascii="GHEA Grapalat" w:hAnsi="GHEA Grapalat"/>
                <w:b/>
                <w:i/>
              </w:rPr>
              <w:t>ШР Гюмрийская средняя школа-лицей «Оюнджян » ГHКО,</w:t>
            </w:r>
          </w:p>
        </w:tc>
      </w:tr>
      <w:tr w:rsidR="006B4B5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10.</w:t>
            </w:r>
            <w:r w:rsidRPr="00191270">
              <w:rPr>
                <w:rFonts w:ascii="GHEA Grapalat" w:hAnsi="GHEA Grapalat"/>
              </w:rPr>
              <w:tab/>
              <w:t>НЗОУ бенефициара (не заполняется)</w:t>
            </w:r>
          </w:p>
        </w:tc>
      </w:tr>
      <w:tr w:rsidR="006B4B5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11.</w:t>
            </w:r>
            <w:r w:rsidRPr="00191270">
              <w:rPr>
                <w:rFonts w:ascii="GHEA Grapalat" w:hAnsi="GHEA Grapalat"/>
              </w:rPr>
              <w:tab/>
              <w:t>УНН бенефициара</w:t>
            </w:r>
            <w:r w:rsidRPr="006B4B5B">
              <w:rPr>
                <w:rFonts w:ascii="GHEA Grapalat" w:hAnsi="GHEA Grapalat"/>
                <w:b/>
              </w:rPr>
              <w:t xml:space="preserve">: </w:t>
            </w:r>
            <w:r w:rsidRPr="00065CC2">
              <w:rPr>
                <w:rFonts w:ascii="GHEA Grapalat" w:hAnsi="GHEA Grapalat"/>
                <w:b/>
                <w:sz w:val="22"/>
                <w:szCs w:val="22"/>
              </w:rPr>
              <w:t>05529507</w:t>
            </w:r>
          </w:p>
        </w:tc>
      </w:tr>
      <w:tr w:rsidR="006B4B5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12.</w:t>
            </w:r>
            <w:r w:rsidRPr="00191270">
              <w:rPr>
                <w:rFonts w:ascii="GHEA Grapalat" w:hAnsi="GHEA Grapalat"/>
              </w:rPr>
              <w:tab/>
              <w:t xml:space="preserve">Обслуживающая бенефициара Финансовая организация (банк): </w:t>
            </w:r>
            <w:r w:rsidRPr="00816D8B">
              <w:rPr>
                <w:rFonts w:ascii="GHEA Grapalat" w:hAnsi="GHEA Grapalat"/>
              </w:rPr>
              <w:t xml:space="preserve"> </w:t>
            </w:r>
            <w:r w:rsidRPr="006B4B5B">
              <w:rPr>
                <w:rFonts w:ascii="GHEA Grapalat" w:hAnsi="GHEA Grapalat"/>
                <w:b/>
              </w:rPr>
              <w:t>Оперативный департамент Министерства финансов РА</w:t>
            </w:r>
          </w:p>
        </w:tc>
      </w:tr>
      <w:tr w:rsidR="006B4B5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4B5B" w:rsidRPr="00191270" w:rsidRDefault="006B4B5B" w:rsidP="006B4B5B">
            <w:pPr>
              <w:widowControl w:val="0"/>
              <w:tabs>
                <w:tab w:val="left" w:pos="855"/>
              </w:tabs>
              <w:spacing w:after="160"/>
              <w:ind w:left="360"/>
              <w:rPr>
                <w:rFonts w:ascii="GHEA Grapalat" w:hAnsi="GHEA Grapalat"/>
              </w:rPr>
            </w:pPr>
            <w:r w:rsidRPr="00191270">
              <w:rPr>
                <w:rFonts w:ascii="GHEA Grapalat" w:hAnsi="GHEA Grapalat"/>
              </w:rPr>
              <w:t>13.</w:t>
            </w:r>
            <w:r w:rsidRPr="00191270">
              <w:rPr>
                <w:rFonts w:ascii="GHEA Grapalat" w:hAnsi="GHEA Grapalat"/>
              </w:rPr>
              <w:tab/>
              <w:t xml:space="preserve">Номер счета бенефициара (сч.№) </w:t>
            </w:r>
            <w:r w:rsidRPr="00065CC2">
              <w:rPr>
                <w:rFonts w:ascii="GHEA Grapalat" w:hAnsi="GHEA Grapalat"/>
                <w:b/>
                <w:sz w:val="22"/>
                <w:szCs w:val="22"/>
              </w:rPr>
              <w:t>900218000108</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F22C8B"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F22C8B"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F22C8B"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8D352C" w:rsidRPr="00B138F3" w:rsidRDefault="00071D1C" w:rsidP="00864D52">
      <w:pPr>
        <w:pStyle w:val="BodyTextIndent3"/>
        <w:widowControl w:val="0"/>
        <w:spacing w:after="160" w:line="240" w:lineRule="auto"/>
        <w:jc w:val="right"/>
        <w:rPr>
          <w:rFonts w:ascii="GHEA Grapalat" w:hAnsi="GHEA Grapalat"/>
          <w:i/>
        </w:rPr>
      </w:pPr>
      <w:r w:rsidRPr="00B138F3">
        <w:rPr>
          <w:rFonts w:ascii="GHEA Grapalat" w:hAnsi="GHEA Grapalat"/>
          <w:b/>
          <w:sz w:val="24"/>
          <w:szCs w:val="24"/>
        </w:rPr>
        <w:t xml:space="preserve">к Приглашению на </w:t>
      </w:r>
      <w:r w:rsidR="00BE01F7" w:rsidRPr="0035372B">
        <w:rPr>
          <w:rFonts w:ascii="GHEA Grapalat" w:hAnsi="GHEA Grapalat"/>
          <w:b/>
          <w:sz w:val="24"/>
          <w:szCs w:val="24"/>
        </w:rPr>
        <w:t>запрос котировки</w:t>
      </w:r>
      <w:r w:rsidR="008D352C" w:rsidRPr="00B138F3">
        <w:rPr>
          <w:rFonts w:ascii="GHEA Grapalat" w:hAnsi="GHEA Grapalat" w:cs="Sylfaen"/>
          <w:b/>
          <w:sz w:val="24"/>
          <w:szCs w:val="24"/>
        </w:rPr>
        <w:br/>
      </w:r>
      <w:r w:rsidRPr="00B138F3">
        <w:rPr>
          <w:rFonts w:ascii="GHEA Grapalat" w:hAnsi="GHEA Grapalat"/>
          <w:b/>
          <w:sz w:val="24"/>
          <w:szCs w:val="24"/>
        </w:rPr>
        <w:t>под кодом</w:t>
      </w:r>
      <w:r w:rsidR="00916EC5">
        <w:rPr>
          <w:rFonts w:ascii="GHEA Grapalat" w:hAnsi="GHEA Grapalat"/>
          <w:b/>
          <w:sz w:val="24"/>
          <w:szCs w:val="24"/>
          <w:lang w:val="hy-AM"/>
        </w:rPr>
        <w:t xml:space="preserve"> </w:t>
      </w:r>
      <w:r w:rsidR="00864D52">
        <w:rPr>
          <w:rFonts w:ascii="GHEA Grapalat" w:hAnsi="GHEA Grapalat"/>
          <w:b/>
          <w:lang w:val="hy-AM"/>
        </w:rPr>
        <w:t>«</w:t>
      </w:r>
      <w:r w:rsidR="00864D52" w:rsidRPr="00BF7EE0">
        <w:rPr>
          <w:rFonts w:ascii="GHEA Grapalat" w:hAnsi="GHEA Grapalat"/>
          <w:b/>
          <w:lang w:val="hy-AM"/>
        </w:rPr>
        <w:t>ՇՄԳ</w:t>
      </w:r>
      <w:r w:rsidR="00864D52" w:rsidRPr="00BF7EE0">
        <w:rPr>
          <w:rFonts w:ascii="GHEA Grapalat" w:hAnsi="GHEA Grapalat"/>
          <w:b/>
          <w:lang w:val="af-ZA"/>
        </w:rPr>
        <w:t>21</w:t>
      </w:r>
      <w:r w:rsidR="00864D52" w:rsidRPr="00BF7EE0">
        <w:rPr>
          <w:rFonts w:ascii="GHEA Grapalat" w:hAnsi="GHEA Grapalat"/>
          <w:b/>
          <w:lang w:val="hy-AM"/>
        </w:rPr>
        <w:t>ԴՊ</w:t>
      </w:r>
      <w:r w:rsidR="00864D52" w:rsidRPr="00BF7EE0">
        <w:rPr>
          <w:rFonts w:ascii="GHEA Grapalat" w:hAnsi="GHEA Grapalat"/>
          <w:b/>
          <w:lang w:val="af-ZA"/>
        </w:rPr>
        <w:t>-</w:t>
      </w:r>
      <w:r w:rsidR="00864D52" w:rsidRPr="00BF7EE0">
        <w:rPr>
          <w:rFonts w:ascii="GHEA Grapalat" w:hAnsi="GHEA Grapalat"/>
          <w:b/>
          <w:lang w:val="hy-AM"/>
        </w:rPr>
        <w:t>ԳՀ</w:t>
      </w:r>
      <w:r w:rsidR="002C32A3">
        <w:rPr>
          <w:rFonts w:ascii="GHEA Grapalat" w:hAnsi="GHEA Grapalat"/>
          <w:b/>
          <w:lang w:val="af-ZA"/>
        </w:rPr>
        <w:t>ԱՊՁԲ</w:t>
      </w:r>
      <w:r w:rsidR="00390D41">
        <w:rPr>
          <w:rFonts w:ascii="GHEA Grapalat" w:hAnsi="GHEA Grapalat"/>
          <w:b/>
        </w:rPr>
        <w:t>-</w:t>
      </w:r>
      <w:r w:rsidR="00D36332">
        <w:rPr>
          <w:rFonts w:ascii="GHEA Grapalat" w:hAnsi="GHEA Grapalat"/>
          <w:b/>
          <w:lang w:val="af-ZA"/>
        </w:rPr>
        <w:t>2024</w:t>
      </w:r>
      <w:r w:rsidR="00864D52" w:rsidRPr="00BF7EE0">
        <w:rPr>
          <w:rFonts w:ascii="GHEA Grapalat" w:hAnsi="GHEA Grapalat"/>
          <w:b/>
          <w:lang w:val="af-ZA"/>
        </w:rPr>
        <w:t>/</w:t>
      </w:r>
      <w:r w:rsidR="00864D52" w:rsidRPr="00BF7EE0">
        <w:rPr>
          <w:rFonts w:ascii="GHEA Grapalat" w:hAnsi="GHEA Grapalat"/>
          <w:b/>
          <w:lang w:val="hy-AM"/>
        </w:rPr>
        <w:t>0</w:t>
      </w:r>
      <w:r w:rsidR="00BA51D7">
        <w:rPr>
          <w:rFonts w:ascii="GHEA Grapalat" w:hAnsi="GHEA Grapalat"/>
          <w:b/>
          <w:lang w:val="af-ZA"/>
        </w:rPr>
        <w:t>2</w:t>
      </w:r>
      <w:r w:rsidR="00864D52" w:rsidRPr="00BF7EE0">
        <w:rPr>
          <w:rFonts w:ascii="GHEA Grapalat" w:hAnsi="GHEA Grapalat"/>
          <w:b/>
          <w:lang w:val="af-ZA"/>
        </w:rPr>
        <w:t>»</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390D41" w:rsidRDefault="00071D1C" w:rsidP="00864D52">
      <w:pPr>
        <w:widowControl w:val="0"/>
        <w:spacing w:after="160"/>
        <w:ind w:left="-142" w:firstLine="142"/>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2"/>
      </w:tblGrid>
      <w:tr w:rsidR="00F15CED" w:rsidRPr="00B138F3" w:rsidTr="00F15CED">
        <w:tc>
          <w:tcPr>
            <w:tcW w:w="4643" w:type="dxa"/>
          </w:tcPr>
          <w:p w:rsidR="00F15CED" w:rsidRPr="00BE01F7" w:rsidRDefault="00F83E0A" w:rsidP="00B46D58">
            <w:pPr>
              <w:widowControl w:val="0"/>
              <w:spacing w:after="160"/>
              <w:rPr>
                <w:rFonts w:ascii="GHEA Grapalat" w:hAnsi="GHEA Grapalat" w:cs="Sylfaen"/>
                <w:lang w:val="en-US"/>
              </w:rPr>
            </w:pPr>
            <w:r w:rsidRPr="00390D41">
              <w:rPr>
                <w:rFonts w:ascii="GHEA Grapalat" w:hAnsi="GHEA Grapalat"/>
              </w:rPr>
              <w:tab/>
            </w:r>
            <w:r w:rsidR="00BE01F7" w:rsidRPr="00B138F3">
              <w:rPr>
                <w:rFonts w:ascii="GHEA Grapalat" w:hAnsi="GHEA Grapalat"/>
              </w:rPr>
              <w:t>Г</w:t>
            </w:r>
            <w:r w:rsidR="00BE01F7">
              <w:rPr>
                <w:rFonts w:ascii="GHEA Grapalat" w:hAnsi="GHEA Grapalat"/>
              </w:rPr>
              <w:t xml:space="preserve">. </w:t>
            </w:r>
            <w:r w:rsidR="00BE01F7" w:rsidRPr="0035372B">
              <w:rPr>
                <w:rFonts w:ascii="GHEA Grapalat" w:hAnsi="GHEA Grapalat"/>
                <w:sz w:val="22"/>
                <w:szCs w:val="22"/>
                <w:lang w:val="en-US"/>
              </w:rPr>
              <w:t>Гюмри</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BA51D7">
              <w:rPr>
                <w:rFonts w:ascii="GHEA Grapalat" w:hAnsi="GHEA Grapalat"/>
                <w:lang w:val="en-US"/>
              </w:rPr>
              <w:t>24</w:t>
            </w:r>
            <w:r w:rsidR="00BE01F7">
              <w:rPr>
                <w:rFonts w:ascii="GHEA Grapalat" w:hAnsi="GHEA Grapalat"/>
                <w:lang w:val="en-US"/>
              </w:rPr>
              <w:t xml:space="preserve"> </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864D52" w:rsidP="00B46D58">
      <w:pPr>
        <w:widowControl w:val="0"/>
        <w:spacing w:after="160"/>
        <w:jc w:val="both"/>
        <w:rPr>
          <w:rFonts w:ascii="GHEA Grapalat" w:hAnsi="GHEA Grapalat"/>
        </w:rPr>
      </w:pPr>
      <w:r w:rsidRPr="00191270">
        <w:rPr>
          <w:rFonts w:ascii="GHEA Grapalat" w:hAnsi="GHEA Grapalat"/>
          <w:i/>
        </w:rPr>
        <w:t>ШР Гюмрийская средняя школа-лицей «Оюнджян » ГHКО</w:t>
      </w:r>
      <w:r w:rsidR="006B3AE3" w:rsidRPr="00916EC5">
        <w:rPr>
          <w:rFonts w:ascii="GHEA Grapalat" w:hAnsi="GHEA Grapalat"/>
        </w:rPr>
        <w:t>,</w:t>
      </w:r>
      <w:r w:rsidR="006B3AE3" w:rsidRPr="00B138F3">
        <w:rPr>
          <w:rFonts w:ascii="GHEA Grapalat" w:hAnsi="GHEA Grapalat"/>
        </w:rPr>
        <w:t xml:space="preserve"> в лице </w:t>
      </w:r>
      <w:r w:rsidR="00A12C1D">
        <w:rPr>
          <w:rFonts w:ascii="GHEA Grapalat" w:hAnsi="GHEA Grapalat"/>
        </w:rPr>
        <w:t>_______________</w:t>
      </w:r>
      <w:r w:rsidR="006B3AE3" w:rsidRPr="00B138F3">
        <w:rPr>
          <w:rFonts w:ascii="GHEA Grapalat" w:hAnsi="GHEA Grapalat"/>
        </w:rPr>
        <w:t xml:space="preserve"> действующего на основании устава </w:t>
      </w:r>
      <w:r w:rsidRPr="00916EC5">
        <w:rPr>
          <w:rFonts w:ascii="GHEA Grapalat" w:hAnsi="GHEA Grapalat"/>
          <w:lang w:val="hy-AM"/>
        </w:rPr>
        <w:t>ГНКО</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w:t>
      </w:r>
      <w:r w:rsidR="00184352">
        <w:rPr>
          <w:rFonts w:ascii="GHEA Grapalat" w:hAnsi="GHEA Grapalat"/>
        </w:rPr>
        <w:t>ыли нарушены более чем на  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w:t>
      </w:r>
      <w:r w:rsidRPr="00B138F3">
        <w:rPr>
          <w:rFonts w:ascii="GHEA Grapalat" w:hAnsi="GHEA Grapalat"/>
        </w:rPr>
        <w:lastRenderedPageBreak/>
        <w:t>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w:t>
      </w:r>
      <w:r w:rsidR="00184352">
        <w:rPr>
          <w:rFonts w:ascii="GHEA Grapalat" w:hAnsi="GHEA Grapalat"/>
        </w:rPr>
        <w:t xml:space="preserve">овара нарушены более чем на  </w:t>
      </w:r>
      <w:r w:rsidR="00184352" w:rsidRPr="00184352">
        <w:rPr>
          <w:rFonts w:ascii="GHEA Grapalat" w:hAnsi="GHEA Grapalat"/>
          <w:u w:val="single"/>
        </w:rPr>
        <w:t>5</w:t>
      </w:r>
      <w:r w:rsidR="00184352">
        <w:rPr>
          <w:rFonts w:ascii="GHEA Grapalat" w:hAnsi="GHEA Grapalat"/>
        </w:rPr>
        <w:t xml:space="preserve"> </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4"/>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в размерах и в месяцы, предусмотренные </w:t>
      </w:r>
      <w:r w:rsidRPr="00B138F3">
        <w:rPr>
          <w:rFonts w:ascii="GHEA Grapalat" w:hAnsi="GHEA Grapalat"/>
        </w:rPr>
        <w:lastRenderedPageBreak/>
        <w:t>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5"/>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рабочего дня, следующего за днем получения акта приема-передачи представляет Продавцу один экземпляр </w:t>
      </w:r>
      <w:r w:rsidR="00371CF8">
        <w:rPr>
          <w:rFonts w:ascii="GHEA Grapalat" w:hAnsi="GHEA Grapalat"/>
        </w:rPr>
        <w:lastRenderedPageBreak/>
        <w:t>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lastRenderedPageBreak/>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7"/>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w:t>
      </w:r>
      <w:r w:rsidRPr="00B138F3">
        <w:rPr>
          <w:rFonts w:ascii="GHEA Grapalat" w:hAnsi="GHEA Grapalat"/>
        </w:rPr>
        <w:lastRenderedPageBreak/>
        <w:t>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w:t>
      </w:r>
      <w:r w:rsidRPr="00B138F3">
        <w:rPr>
          <w:rFonts w:ascii="GHEA Grapalat" w:hAnsi="GHEA Grapalat"/>
        </w:rPr>
        <w:lastRenderedPageBreak/>
        <w:t>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lastRenderedPageBreak/>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lastRenderedPageBreak/>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EF4F22" w:rsidRDefault="00B447E5" w:rsidP="00A12C1D">
      <w:pPr>
        <w:widowControl w:val="0"/>
        <w:spacing w:after="160"/>
        <w:jc w:val="right"/>
        <w:rPr>
          <w:rFonts w:ascii="GHEA Grapalat" w:hAnsi="GHEA Grapalat"/>
          <w:i/>
          <w:sz w:val="20"/>
          <w:szCs w:val="20"/>
        </w:rPr>
      </w:pPr>
      <w:r w:rsidRPr="00B138F3">
        <w:rPr>
          <w:rFonts w:ascii="GHEA Grapalat" w:hAnsi="GHEA Grapalat"/>
          <w:i/>
        </w:rPr>
        <w:t xml:space="preserve">к Договору под кодом </w:t>
      </w:r>
      <w:r w:rsidRPr="007B7937">
        <w:rPr>
          <w:rFonts w:ascii="GHEA Grapalat" w:hAnsi="GHEA Grapalat"/>
          <w:b/>
          <w:sz w:val="22"/>
          <w:szCs w:val="22"/>
          <w:lang w:val="af-ZA"/>
        </w:rPr>
        <w:t>«</w:t>
      </w:r>
      <w:r w:rsidRPr="007B7937">
        <w:rPr>
          <w:rFonts w:ascii="GHEA Grapalat" w:hAnsi="GHEA Grapalat"/>
          <w:b/>
          <w:sz w:val="22"/>
          <w:szCs w:val="22"/>
          <w:lang w:val="hy-AM"/>
        </w:rPr>
        <w:t>ՇՄԳ</w:t>
      </w:r>
      <w:r w:rsidRPr="007B7937">
        <w:rPr>
          <w:rFonts w:ascii="GHEA Grapalat" w:hAnsi="GHEA Grapalat"/>
          <w:b/>
          <w:sz w:val="22"/>
          <w:szCs w:val="22"/>
          <w:lang w:val="af-ZA"/>
        </w:rPr>
        <w:t>21</w:t>
      </w:r>
      <w:r>
        <w:rPr>
          <w:rFonts w:ascii="GHEA Grapalat" w:hAnsi="GHEA Grapalat"/>
          <w:b/>
          <w:sz w:val="22"/>
          <w:szCs w:val="22"/>
          <w:lang w:val="hy-AM"/>
        </w:rPr>
        <w:t>ԴՊ</w:t>
      </w:r>
      <w:r w:rsidRPr="007B7937">
        <w:rPr>
          <w:rFonts w:ascii="GHEA Grapalat" w:hAnsi="GHEA Grapalat"/>
          <w:b/>
          <w:sz w:val="22"/>
          <w:szCs w:val="22"/>
          <w:lang w:val="af-ZA"/>
        </w:rPr>
        <w:t>-</w:t>
      </w:r>
      <w:r w:rsidRPr="007B7937">
        <w:rPr>
          <w:rFonts w:ascii="GHEA Grapalat" w:hAnsi="GHEA Grapalat"/>
          <w:b/>
          <w:sz w:val="22"/>
          <w:szCs w:val="22"/>
          <w:lang w:val="hy-AM"/>
        </w:rPr>
        <w:t>ԳՀ</w:t>
      </w:r>
      <w:r w:rsidRPr="007B7937">
        <w:rPr>
          <w:rFonts w:ascii="GHEA Grapalat" w:hAnsi="GHEA Grapalat"/>
          <w:b/>
          <w:sz w:val="22"/>
          <w:szCs w:val="22"/>
          <w:lang w:val="af-ZA"/>
        </w:rPr>
        <w:t>ԱՊՁԲ</w:t>
      </w:r>
      <w:r>
        <w:rPr>
          <w:rFonts w:ascii="GHEA Grapalat" w:hAnsi="GHEA Grapalat"/>
          <w:b/>
          <w:i/>
          <w:sz w:val="22"/>
          <w:szCs w:val="22"/>
        </w:rPr>
        <w:t>-</w:t>
      </w:r>
      <w:r>
        <w:rPr>
          <w:rFonts w:ascii="GHEA Grapalat" w:hAnsi="GHEA Grapalat"/>
          <w:b/>
          <w:i/>
          <w:sz w:val="22"/>
          <w:szCs w:val="22"/>
          <w:lang w:val="af-ZA"/>
        </w:rPr>
        <w:t>2024</w:t>
      </w:r>
      <w:r w:rsidRPr="007B7937">
        <w:rPr>
          <w:rFonts w:ascii="GHEA Grapalat" w:hAnsi="GHEA Grapalat"/>
          <w:b/>
          <w:sz w:val="22"/>
          <w:szCs w:val="22"/>
          <w:lang w:val="af-ZA"/>
        </w:rPr>
        <w:t>/</w:t>
      </w:r>
      <w:r w:rsidRPr="007B7937">
        <w:rPr>
          <w:rFonts w:ascii="GHEA Grapalat" w:hAnsi="GHEA Grapalat"/>
          <w:b/>
          <w:sz w:val="22"/>
          <w:szCs w:val="22"/>
          <w:lang w:val="hy-AM"/>
        </w:rPr>
        <w:t>0</w:t>
      </w:r>
      <w:r w:rsidR="00DE2DC1">
        <w:rPr>
          <w:rFonts w:ascii="GHEA Grapalat" w:hAnsi="GHEA Grapalat"/>
          <w:b/>
          <w:sz w:val="22"/>
          <w:szCs w:val="22"/>
          <w:lang w:val="af-ZA"/>
        </w:rPr>
        <w:t>2</w:t>
      </w:r>
      <w:r w:rsidRPr="007B7937">
        <w:rPr>
          <w:rFonts w:ascii="GHEA Grapalat" w:hAnsi="GHEA Grapalat"/>
          <w:b/>
          <w:sz w:val="22"/>
          <w:szCs w:val="22"/>
          <w:lang w:val="af-ZA"/>
        </w:rPr>
        <w:t xml:space="preserve">»  </w:t>
      </w:r>
      <w:r w:rsidR="001D0249" w:rsidRPr="00864D52">
        <w:rPr>
          <w:rFonts w:ascii="GHEA Grapalat" w:hAnsi="GHEA Grapalat"/>
          <w:i/>
          <w:sz w:val="20"/>
          <w:szCs w:val="20"/>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EF4F22">
        <w:rPr>
          <w:rFonts w:ascii="GHEA Grapalat" w:hAnsi="GHEA Grapalat"/>
          <w:i/>
          <w:sz w:val="20"/>
          <w:szCs w:val="20"/>
        </w:rPr>
        <w:t>20</w:t>
      </w:r>
      <w:r w:rsidR="00EF4F22" w:rsidRPr="00EF4F22">
        <w:rPr>
          <w:rFonts w:ascii="GHEA Grapalat" w:hAnsi="GHEA Grapalat"/>
          <w:i/>
          <w:sz w:val="20"/>
          <w:szCs w:val="20"/>
          <w:lang w:val="hy-AM"/>
        </w:rPr>
        <w:t>24</w:t>
      </w:r>
      <w:r w:rsidR="00071D1C" w:rsidRPr="00EF4F22">
        <w:rPr>
          <w:rFonts w:ascii="GHEA Grapalat" w:hAnsi="GHEA Grapalat"/>
          <w:i/>
          <w:sz w:val="20"/>
          <w:szCs w:val="20"/>
        </w:rPr>
        <w:t>г.</w:t>
      </w:r>
    </w:p>
    <w:p w:rsidR="00774C43" w:rsidRDefault="00071D1C" w:rsidP="00774C43">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p>
    <w:p w:rsidR="00071D1C" w:rsidRPr="00B138F3" w:rsidRDefault="00071D1C" w:rsidP="00DC4ACB">
      <w:pPr>
        <w:widowControl w:val="0"/>
        <w:spacing w:after="160"/>
        <w:jc w:val="right"/>
        <w:rPr>
          <w:rFonts w:ascii="GHEA Grapalat" w:hAnsi="GHEA Grapalat"/>
        </w:rPr>
      </w:pPr>
      <w:r w:rsidRPr="00B138F3">
        <w:rPr>
          <w:rFonts w:ascii="GHEA Grapalat" w:hAnsi="GHEA Grapalat"/>
        </w:rPr>
        <w:t>Драмов РА</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447"/>
        <w:gridCol w:w="1417"/>
        <w:gridCol w:w="567"/>
        <w:gridCol w:w="5528"/>
        <w:gridCol w:w="709"/>
        <w:gridCol w:w="556"/>
        <w:gridCol w:w="567"/>
        <w:gridCol w:w="1003"/>
        <w:gridCol w:w="680"/>
        <w:gridCol w:w="880"/>
        <w:gridCol w:w="1246"/>
      </w:tblGrid>
      <w:tr w:rsidR="000107AC" w:rsidRPr="00B138F3" w:rsidTr="00EF4F22">
        <w:trPr>
          <w:trHeight w:val="219"/>
          <w:jc w:val="center"/>
        </w:trPr>
        <w:tc>
          <w:tcPr>
            <w:tcW w:w="846" w:type="dxa"/>
            <w:vMerge w:val="restart"/>
            <w:vAlign w:val="center"/>
          </w:tcPr>
          <w:p w:rsidR="000107AC" w:rsidRPr="00B138F3" w:rsidRDefault="000107AC" w:rsidP="002D2A10">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47" w:type="dxa"/>
            <w:vMerge w:val="restart"/>
            <w:vAlign w:val="center"/>
          </w:tcPr>
          <w:p w:rsidR="000107AC" w:rsidRPr="00B138F3" w:rsidRDefault="000107AC" w:rsidP="002D2A10">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rsidR="000107AC" w:rsidRPr="00B138F3" w:rsidRDefault="000107AC" w:rsidP="002D2A10">
            <w:pPr>
              <w:widowControl w:val="0"/>
              <w:jc w:val="center"/>
              <w:rPr>
                <w:rFonts w:ascii="GHEA Grapalat" w:hAnsi="GHEA Grapalat"/>
                <w:sz w:val="16"/>
                <w:szCs w:val="16"/>
                <w:lang w:val="en-US"/>
              </w:rPr>
            </w:pPr>
            <w:r w:rsidRPr="00B138F3">
              <w:rPr>
                <w:rFonts w:ascii="GHEA Grapalat" w:hAnsi="GHEA Grapalat"/>
                <w:sz w:val="16"/>
                <w:szCs w:val="16"/>
              </w:rPr>
              <w:t>наименование</w:t>
            </w:r>
          </w:p>
        </w:tc>
        <w:tc>
          <w:tcPr>
            <w:tcW w:w="567" w:type="dxa"/>
            <w:vMerge w:val="restart"/>
            <w:vAlign w:val="center"/>
          </w:tcPr>
          <w:p w:rsidR="000107AC" w:rsidRPr="00B138F3" w:rsidRDefault="000107AC" w:rsidP="002D2A10">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p>
        </w:tc>
        <w:tc>
          <w:tcPr>
            <w:tcW w:w="5528" w:type="dxa"/>
            <w:vMerge w:val="restart"/>
            <w:vAlign w:val="center"/>
          </w:tcPr>
          <w:p w:rsidR="000107AC" w:rsidRPr="00B138F3" w:rsidRDefault="000107AC" w:rsidP="002D2A10">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709" w:type="dxa"/>
            <w:vMerge w:val="restart"/>
            <w:vAlign w:val="center"/>
          </w:tcPr>
          <w:p w:rsidR="000107AC" w:rsidRPr="00B138F3" w:rsidRDefault="000107AC" w:rsidP="002D2A10">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556" w:type="dxa"/>
            <w:vMerge w:val="restart"/>
            <w:vAlign w:val="center"/>
          </w:tcPr>
          <w:p w:rsidR="000107AC" w:rsidRPr="00B138F3" w:rsidRDefault="000107AC" w:rsidP="002D2A10">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567" w:type="dxa"/>
            <w:vMerge w:val="restart"/>
            <w:vAlign w:val="center"/>
          </w:tcPr>
          <w:p w:rsidR="000107AC" w:rsidRPr="00B138F3" w:rsidRDefault="000107AC" w:rsidP="002D2A10">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003" w:type="dxa"/>
            <w:vMerge w:val="restart"/>
            <w:vAlign w:val="center"/>
          </w:tcPr>
          <w:p w:rsidR="000107AC" w:rsidRPr="00B138F3" w:rsidRDefault="000107AC" w:rsidP="002D2A10">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06" w:type="dxa"/>
            <w:gridSpan w:val="3"/>
            <w:vAlign w:val="center"/>
          </w:tcPr>
          <w:p w:rsidR="000107AC" w:rsidRPr="00B138F3" w:rsidRDefault="000107AC" w:rsidP="002D2A10">
            <w:pPr>
              <w:widowControl w:val="0"/>
              <w:jc w:val="center"/>
              <w:rPr>
                <w:rFonts w:ascii="GHEA Grapalat" w:hAnsi="GHEA Grapalat"/>
                <w:sz w:val="16"/>
                <w:szCs w:val="16"/>
              </w:rPr>
            </w:pPr>
            <w:r w:rsidRPr="00B138F3">
              <w:rPr>
                <w:rFonts w:ascii="GHEA Grapalat" w:hAnsi="GHEA Grapalat"/>
                <w:sz w:val="16"/>
                <w:szCs w:val="16"/>
              </w:rPr>
              <w:t>поставки</w:t>
            </w:r>
          </w:p>
        </w:tc>
      </w:tr>
      <w:tr w:rsidR="000107AC" w:rsidRPr="00B138F3" w:rsidTr="00EF4F22">
        <w:trPr>
          <w:trHeight w:val="445"/>
          <w:jc w:val="center"/>
        </w:trPr>
        <w:tc>
          <w:tcPr>
            <w:tcW w:w="846" w:type="dxa"/>
            <w:vMerge/>
            <w:vAlign w:val="center"/>
          </w:tcPr>
          <w:p w:rsidR="000107AC" w:rsidRPr="00B138F3" w:rsidRDefault="000107AC" w:rsidP="002D2A10">
            <w:pPr>
              <w:widowControl w:val="0"/>
              <w:jc w:val="center"/>
              <w:rPr>
                <w:rFonts w:ascii="GHEA Grapalat" w:hAnsi="GHEA Grapalat"/>
                <w:sz w:val="16"/>
                <w:szCs w:val="16"/>
              </w:rPr>
            </w:pPr>
          </w:p>
        </w:tc>
        <w:tc>
          <w:tcPr>
            <w:tcW w:w="1447" w:type="dxa"/>
            <w:vMerge/>
            <w:vAlign w:val="center"/>
          </w:tcPr>
          <w:p w:rsidR="000107AC" w:rsidRPr="00B138F3" w:rsidRDefault="000107AC" w:rsidP="002D2A10">
            <w:pPr>
              <w:widowControl w:val="0"/>
              <w:jc w:val="center"/>
              <w:rPr>
                <w:rFonts w:ascii="GHEA Grapalat" w:hAnsi="GHEA Grapalat"/>
                <w:sz w:val="16"/>
                <w:szCs w:val="16"/>
              </w:rPr>
            </w:pPr>
          </w:p>
        </w:tc>
        <w:tc>
          <w:tcPr>
            <w:tcW w:w="1417" w:type="dxa"/>
            <w:vMerge/>
            <w:vAlign w:val="center"/>
          </w:tcPr>
          <w:p w:rsidR="000107AC" w:rsidRPr="00B138F3" w:rsidRDefault="000107AC" w:rsidP="002D2A10">
            <w:pPr>
              <w:widowControl w:val="0"/>
              <w:jc w:val="center"/>
              <w:rPr>
                <w:rFonts w:ascii="GHEA Grapalat" w:hAnsi="GHEA Grapalat"/>
                <w:sz w:val="16"/>
                <w:szCs w:val="16"/>
              </w:rPr>
            </w:pPr>
          </w:p>
        </w:tc>
        <w:tc>
          <w:tcPr>
            <w:tcW w:w="567" w:type="dxa"/>
            <w:vMerge/>
            <w:vAlign w:val="center"/>
          </w:tcPr>
          <w:p w:rsidR="000107AC" w:rsidRPr="00B138F3" w:rsidRDefault="000107AC" w:rsidP="002D2A10">
            <w:pPr>
              <w:widowControl w:val="0"/>
              <w:jc w:val="center"/>
              <w:rPr>
                <w:rFonts w:ascii="GHEA Grapalat" w:hAnsi="GHEA Grapalat"/>
                <w:sz w:val="16"/>
                <w:szCs w:val="16"/>
              </w:rPr>
            </w:pPr>
          </w:p>
        </w:tc>
        <w:tc>
          <w:tcPr>
            <w:tcW w:w="5528" w:type="dxa"/>
            <w:vMerge/>
            <w:vAlign w:val="center"/>
          </w:tcPr>
          <w:p w:rsidR="000107AC" w:rsidRPr="00B138F3" w:rsidRDefault="000107AC" w:rsidP="002D2A10">
            <w:pPr>
              <w:widowControl w:val="0"/>
              <w:jc w:val="center"/>
              <w:rPr>
                <w:rFonts w:ascii="GHEA Grapalat" w:hAnsi="GHEA Grapalat"/>
                <w:sz w:val="16"/>
                <w:szCs w:val="16"/>
              </w:rPr>
            </w:pPr>
          </w:p>
        </w:tc>
        <w:tc>
          <w:tcPr>
            <w:tcW w:w="709" w:type="dxa"/>
            <w:vMerge/>
            <w:vAlign w:val="center"/>
          </w:tcPr>
          <w:p w:rsidR="000107AC" w:rsidRPr="00B138F3" w:rsidRDefault="000107AC" w:rsidP="002D2A10">
            <w:pPr>
              <w:widowControl w:val="0"/>
              <w:jc w:val="center"/>
              <w:rPr>
                <w:rFonts w:ascii="GHEA Grapalat" w:hAnsi="GHEA Grapalat"/>
                <w:sz w:val="16"/>
                <w:szCs w:val="16"/>
              </w:rPr>
            </w:pPr>
          </w:p>
        </w:tc>
        <w:tc>
          <w:tcPr>
            <w:tcW w:w="556" w:type="dxa"/>
            <w:vMerge/>
            <w:vAlign w:val="center"/>
          </w:tcPr>
          <w:p w:rsidR="000107AC" w:rsidRPr="00B138F3" w:rsidRDefault="000107AC" w:rsidP="002D2A10">
            <w:pPr>
              <w:widowControl w:val="0"/>
              <w:jc w:val="center"/>
              <w:rPr>
                <w:rFonts w:ascii="GHEA Grapalat" w:hAnsi="GHEA Grapalat"/>
                <w:sz w:val="16"/>
                <w:szCs w:val="16"/>
              </w:rPr>
            </w:pPr>
          </w:p>
        </w:tc>
        <w:tc>
          <w:tcPr>
            <w:tcW w:w="567" w:type="dxa"/>
            <w:vMerge/>
            <w:vAlign w:val="center"/>
          </w:tcPr>
          <w:p w:rsidR="000107AC" w:rsidRPr="00B138F3" w:rsidRDefault="000107AC" w:rsidP="002D2A10">
            <w:pPr>
              <w:widowControl w:val="0"/>
              <w:jc w:val="center"/>
              <w:rPr>
                <w:rFonts w:ascii="GHEA Grapalat" w:hAnsi="GHEA Grapalat"/>
                <w:sz w:val="16"/>
                <w:szCs w:val="16"/>
              </w:rPr>
            </w:pPr>
          </w:p>
        </w:tc>
        <w:tc>
          <w:tcPr>
            <w:tcW w:w="1003" w:type="dxa"/>
            <w:vMerge/>
            <w:vAlign w:val="center"/>
          </w:tcPr>
          <w:p w:rsidR="000107AC" w:rsidRPr="00B138F3" w:rsidRDefault="000107AC" w:rsidP="002D2A10">
            <w:pPr>
              <w:widowControl w:val="0"/>
              <w:jc w:val="center"/>
              <w:rPr>
                <w:rFonts w:ascii="GHEA Grapalat" w:hAnsi="GHEA Grapalat"/>
                <w:sz w:val="16"/>
                <w:szCs w:val="16"/>
              </w:rPr>
            </w:pPr>
          </w:p>
        </w:tc>
        <w:tc>
          <w:tcPr>
            <w:tcW w:w="680" w:type="dxa"/>
            <w:vAlign w:val="center"/>
          </w:tcPr>
          <w:p w:rsidR="000107AC" w:rsidRPr="00B138F3" w:rsidRDefault="000107AC" w:rsidP="002D2A10">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80" w:type="dxa"/>
            <w:vAlign w:val="center"/>
          </w:tcPr>
          <w:p w:rsidR="000107AC" w:rsidRPr="00B138F3" w:rsidRDefault="000107AC" w:rsidP="002D2A10">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246" w:type="dxa"/>
            <w:vAlign w:val="center"/>
          </w:tcPr>
          <w:p w:rsidR="000107AC" w:rsidRPr="00B138F3" w:rsidRDefault="000107AC" w:rsidP="00757E54">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p>
        </w:tc>
      </w:tr>
      <w:tr w:rsidR="00DE2DC1" w:rsidRPr="00B138F3" w:rsidTr="00EF4F22">
        <w:trPr>
          <w:cantSplit/>
          <w:trHeight w:val="113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1</w:t>
            </w:r>
          </w:p>
        </w:tc>
        <w:tc>
          <w:tcPr>
            <w:tcW w:w="1447" w:type="dxa"/>
            <w:vAlign w:val="center"/>
          </w:tcPr>
          <w:p w:rsidR="00DE2DC1" w:rsidRPr="004746A1" w:rsidRDefault="00DE2DC1" w:rsidP="00DE2DC1">
            <w:pPr>
              <w:jc w:val="center"/>
              <w:rPr>
                <w:rFonts w:ascii="GHEA Grapalat" w:hAnsi="GHEA Grapalat" w:cs="Calibri"/>
                <w:color w:val="000000"/>
                <w:sz w:val="20"/>
                <w:szCs w:val="20"/>
              </w:rPr>
            </w:pPr>
            <w:r>
              <w:rPr>
                <w:rFonts w:ascii="GHEA Grapalat" w:hAnsi="GHEA Grapalat" w:cs="Calibri"/>
                <w:color w:val="000000"/>
                <w:sz w:val="20"/>
                <w:szCs w:val="20"/>
              </w:rPr>
              <w:t>0</w:t>
            </w:r>
            <w:r w:rsidRPr="004746A1">
              <w:rPr>
                <w:rFonts w:ascii="GHEA Grapalat" w:hAnsi="GHEA Grapalat" w:cs="Calibri"/>
                <w:color w:val="000000"/>
                <w:sz w:val="20"/>
                <w:szCs w:val="20"/>
              </w:rPr>
              <w:t>3142510</w:t>
            </w:r>
          </w:p>
        </w:tc>
        <w:tc>
          <w:tcPr>
            <w:tcW w:w="1417"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Яйца</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Яйца куриные 01 сорт, сортированные по массе одного яйца, срок хранения - 25 суток, в холодильных условиях - 90 суток. Срок годности не менее 60%. Безопасность, упаковка և маркировка в соответствии с решением Комиссии Таможенного союза от 9 декабря 2011 г. № 880 «О безопасности пищевых продуктов» (ТС ТС 021/2011), Комиссией Таможенного союза 9 декабря 2011 г. 2011 г. Постановлением № 881 «Пищевые продукты в части их маркировки»; ст. 9 Закона РА «О безопасности пищевых продуктов»</w:t>
            </w:r>
          </w:p>
        </w:tc>
        <w:tc>
          <w:tcPr>
            <w:tcW w:w="709"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Шт.</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E36BB6" w:rsidRDefault="00E36BB6" w:rsidP="00DE2DC1">
            <w:pPr>
              <w:spacing w:line="720" w:lineRule="auto"/>
              <w:jc w:val="center"/>
              <w:rPr>
                <w:rFonts w:ascii="GHEA Grapalat" w:hAnsi="GHEA Grapalat" w:cs="Calibri"/>
                <w:bCs/>
                <w:sz w:val="20"/>
                <w:szCs w:val="20"/>
              </w:rPr>
            </w:pPr>
          </w:p>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7520</w:t>
            </w:r>
          </w:p>
        </w:tc>
        <w:tc>
          <w:tcPr>
            <w:tcW w:w="680" w:type="dxa"/>
            <w:vMerge w:val="restart"/>
            <w:textDirection w:val="btLr"/>
            <w:vAlign w:val="center"/>
          </w:tcPr>
          <w:p w:rsidR="00DE2DC1" w:rsidRPr="00B138F3" w:rsidRDefault="00DE2DC1" w:rsidP="00DE2DC1">
            <w:pPr>
              <w:widowControl w:val="0"/>
              <w:ind w:left="-108" w:right="-108"/>
              <w:jc w:val="center"/>
              <w:rPr>
                <w:rFonts w:ascii="GHEA Grapalat" w:hAnsi="GHEA Grapalat"/>
                <w:sz w:val="16"/>
                <w:szCs w:val="16"/>
              </w:rPr>
            </w:pPr>
            <w:r w:rsidRPr="00A12C1D">
              <w:rPr>
                <w:rFonts w:ascii="GHEA Grapalat" w:hAnsi="GHEA Grapalat"/>
                <w:i/>
                <w:sz w:val="20"/>
                <w:szCs w:val="20"/>
                <w:lang w:val="hy-AM"/>
              </w:rPr>
              <w:t>ШР г.Гюмри ул.М.Мкртчян 47,</w:t>
            </w: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restart"/>
            <w:vAlign w:val="center"/>
          </w:tcPr>
          <w:p w:rsidR="00DE2DC1" w:rsidRPr="00DE2DC1" w:rsidRDefault="00DE2DC1" w:rsidP="00DE2DC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1F1F1F"/>
                <w:sz w:val="20"/>
                <w:szCs w:val="20"/>
                <w:lang w:bidi="ar-SA"/>
              </w:rPr>
            </w:pPr>
            <w:r w:rsidRPr="00DE2DC1">
              <w:rPr>
                <w:rFonts w:ascii="GHEA Grapalat" w:hAnsi="GHEA Grapalat" w:cs="Courier New"/>
                <w:color w:val="1F1F1F"/>
                <w:sz w:val="20"/>
                <w:szCs w:val="20"/>
                <w:lang w:bidi="ar-SA"/>
              </w:rPr>
              <w:t>После вступления договора в законную силу до 25.12.2024.</w:t>
            </w:r>
          </w:p>
          <w:p w:rsidR="00DE2DC1" w:rsidRPr="00DE2DC1" w:rsidRDefault="00DE2DC1" w:rsidP="00DE2DC1">
            <w:pPr>
              <w:rPr>
                <w:rFonts w:ascii="GHEA Grapalat" w:hAnsi="GHEA Grapalat"/>
                <w:sz w:val="20"/>
                <w:szCs w:val="20"/>
              </w:rPr>
            </w:pPr>
          </w:p>
        </w:tc>
      </w:tr>
      <w:tr w:rsidR="00DE2DC1" w:rsidRPr="00B138F3" w:rsidTr="00EF4F22">
        <w:trPr>
          <w:cantSplit/>
          <w:trHeight w:val="113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2</w:t>
            </w:r>
          </w:p>
        </w:tc>
        <w:tc>
          <w:tcPr>
            <w:tcW w:w="1447"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03211300</w:t>
            </w:r>
          </w:p>
        </w:tc>
        <w:tc>
          <w:tcPr>
            <w:tcW w:w="1417" w:type="dxa"/>
            <w:vAlign w:val="center"/>
          </w:tcPr>
          <w:p w:rsidR="00DE2DC1" w:rsidRPr="00C8490B" w:rsidRDefault="00DE2DC1" w:rsidP="00DE2DC1">
            <w:pPr>
              <w:jc w:val="center"/>
              <w:rPr>
                <w:rFonts w:ascii="GHEA Grapalat" w:hAnsi="GHEA Grapalat"/>
                <w:sz w:val="20"/>
                <w:szCs w:val="20"/>
                <w:lang w:val="en-US"/>
              </w:rPr>
            </w:pPr>
            <w:r w:rsidRPr="00C8490B">
              <w:rPr>
                <w:rFonts w:ascii="GHEA Grapalat" w:hAnsi="GHEA Grapalat"/>
                <w:sz w:val="20"/>
                <w:szCs w:val="20"/>
              </w:rPr>
              <w:t>Рис</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widowControl w:val="0"/>
              <w:rPr>
                <w:rFonts w:ascii="GHEA Grapalat" w:hAnsi="GHEA Grapalat"/>
                <w:sz w:val="16"/>
                <w:szCs w:val="16"/>
              </w:rPr>
            </w:pPr>
            <w:r w:rsidRPr="00AA2796">
              <w:rPr>
                <w:rFonts w:ascii="GHEA Grapalat" w:hAnsi="GHEA Grapalat"/>
                <w:sz w:val="16"/>
                <w:szCs w:val="16"/>
              </w:rPr>
              <w:t>Белый, крупный, высокий, длинный, цельный, делится на 1-4 вида по ширине, влажность по видам от 13% до -15%. Остаточный срок хранения не менее 60%, согласно соответствующему решению Комиссии Таможенного союза от 9 декабря 2011 г. № 874 «О зерновой безопасности» (ТС ТС 015/2011). Безопасность, упаковка և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пищевые продукты. Статья 9 Закона РА« О безопасности пищевых продуктов », принятого решением Комиссии Таможенного союза от 16 августа 2011 г. № 769 о маркировке (ТК ТС 022/2011).</w:t>
            </w:r>
          </w:p>
        </w:tc>
        <w:tc>
          <w:tcPr>
            <w:tcW w:w="709" w:type="dxa"/>
            <w:vAlign w:val="center"/>
          </w:tcPr>
          <w:p w:rsidR="00DE2DC1" w:rsidRPr="00EF4F22" w:rsidRDefault="00DE2DC1" w:rsidP="00DE2DC1">
            <w:pPr>
              <w:widowControl w:val="0"/>
              <w:jc w:val="center"/>
              <w:rPr>
                <w:rFonts w:ascii="GHEA Grapalat" w:hAnsi="GHEA Grapalat"/>
                <w:sz w:val="18"/>
                <w:szCs w:val="18"/>
              </w:rPr>
            </w:pPr>
            <w:r w:rsidRPr="00EF4F22">
              <w:rPr>
                <w:rFonts w:ascii="GHEA Grapalat" w:hAnsi="GHEA Grapalat"/>
                <w:sz w:val="18"/>
                <w:szCs w:val="18"/>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E36BB6" w:rsidRDefault="00E36BB6" w:rsidP="00DE2DC1">
            <w:pPr>
              <w:spacing w:line="720" w:lineRule="auto"/>
              <w:jc w:val="center"/>
              <w:rPr>
                <w:rFonts w:ascii="GHEA Grapalat" w:hAnsi="GHEA Grapalat" w:cs="Calibri"/>
                <w:bCs/>
                <w:sz w:val="20"/>
                <w:szCs w:val="20"/>
              </w:rPr>
            </w:pPr>
          </w:p>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452,0</w:t>
            </w:r>
          </w:p>
        </w:tc>
        <w:tc>
          <w:tcPr>
            <w:tcW w:w="680" w:type="dxa"/>
            <w:vMerge/>
            <w:textDirection w:val="btLr"/>
            <w:vAlign w:val="center"/>
          </w:tcPr>
          <w:p w:rsidR="00DE2DC1" w:rsidRPr="00B138F3" w:rsidRDefault="00DE2DC1" w:rsidP="00DE2DC1">
            <w:pPr>
              <w:widowControl w:val="0"/>
              <w:ind w:left="-108" w:right="-108"/>
              <w:jc w:val="center"/>
              <w:rPr>
                <w:rFonts w:ascii="GHEA Grapalat" w:hAnsi="GHEA Grapalat"/>
                <w:sz w:val="16"/>
                <w:szCs w:val="16"/>
              </w:rPr>
            </w:pP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ign w:val="center"/>
          </w:tcPr>
          <w:p w:rsidR="00DE2DC1" w:rsidRPr="00B138F3" w:rsidRDefault="00DE2DC1" w:rsidP="00DE2DC1">
            <w:pPr>
              <w:widowControl w:val="0"/>
              <w:ind w:left="-132" w:right="-129"/>
              <w:jc w:val="center"/>
              <w:rPr>
                <w:rFonts w:ascii="GHEA Grapalat" w:hAnsi="GHEA Grapalat"/>
                <w:sz w:val="16"/>
                <w:szCs w:val="16"/>
              </w:rPr>
            </w:pPr>
          </w:p>
        </w:tc>
      </w:tr>
      <w:tr w:rsidR="00DE2DC1" w:rsidRPr="00B138F3" w:rsidTr="00EF4F22">
        <w:trPr>
          <w:trHeight w:val="445"/>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3</w:t>
            </w:r>
          </w:p>
        </w:tc>
        <w:tc>
          <w:tcPr>
            <w:tcW w:w="1447"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03221100</w:t>
            </w:r>
          </w:p>
        </w:tc>
        <w:tc>
          <w:tcPr>
            <w:tcW w:w="1417"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Свекла</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 xml:space="preserve">Внешний вид: корни свежие, целые, без болезней, сухие, незагрязненные, без трещин и повреждений. Внутреннее строение: сердцевина сочная, темно-красного цвета разных оттенков. Корни не менее 90% поставляемой партии (с наибольшим поперечным </w:t>
            </w:r>
            <w:r w:rsidRPr="00AA2796">
              <w:rPr>
                <w:rFonts w:ascii="GHEA Grapalat" w:hAnsi="GHEA Grapalat"/>
                <w:sz w:val="16"/>
                <w:szCs w:val="16"/>
              </w:rPr>
              <w:lastRenderedPageBreak/>
              <w:t>диаметром) составляют 8-12 см. Допускаются отклонения от указанных размеров при механических повреждениях на глубину более 3 мм, не более 5% от общего количества. Количество почвы, прикрепленной к корням, составляет не более 3% от общего количества. Безопасность, упаковка և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продукты питания. Статья 9 Закона РА« О безопасности пищевых продуктов », принятого Решением Комиссии Таможенного союза № 769 от 16 августа 2011 г. (CU 005/2011).</w:t>
            </w: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lastRenderedPageBreak/>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DE2DC1" w:rsidRDefault="00DE2DC1" w:rsidP="00DE2DC1">
            <w:pPr>
              <w:spacing w:line="720" w:lineRule="auto"/>
              <w:jc w:val="center"/>
              <w:rPr>
                <w:rFonts w:ascii="GHEA Grapalat" w:hAnsi="GHEA Grapalat" w:cs="Calibri"/>
                <w:bCs/>
                <w:sz w:val="20"/>
                <w:szCs w:val="20"/>
              </w:rPr>
            </w:pPr>
          </w:p>
          <w:p w:rsidR="00E36BB6" w:rsidRDefault="00E36BB6" w:rsidP="00DE2DC1">
            <w:pPr>
              <w:spacing w:line="720" w:lineRule="auto"/>
              <w:jc w:val="center"/>
              <w:rPr>
                <w:rFonts w:ascii="GHEA Grapalat" w:hAnsi="GHEA Grapalat" w:cs="Calibri"/>
                <w:bCs/>
                <w:sz w:val="20"/>
                <w:szCs w:val="20"/>
              </w:rPr>
            </w:pPr>
          </w:p>
          <w:p w:rsidR="00E36BB6" w:rsidRDefault="00E36BB6" w:rsidP="00DE2DC1">
            <w:pPr>
              <w:spacing w:line="720" w:lineRule="auto"/>
              <w:jc w:val="center"/>
              <w:rPr>
                <w:rFonts w:ascii="GHEA Grapalat" w:hAnsi="GHEA Grapalat" w:cs="Calibri"/>
                <w:bCs/>
                <w:sz w:val="20"/>
                <w:szCs w:val="20"/>
              </w:rPr>
            </w:pPr>
          </w:p>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190,0</w:t>
            </w:r>
          </w:p>
        </w:tc>
        <w:tc>
          <w:tcPr>
            <w:tcW w:w="680" w:type="dxa"/>
            <w:vMerge w:val="restart"/>
            <w:textDirection w:val="btLr"/>
            <w:vAlign w:val="center"/>
          </w:tcPr>
          <w:p w:rsidR="00DE2DC1" w:rsidRPr="00B138F3" w:rsidRDefault="00DE2DC1" w:rsidP="00DE2DC1">
            <w:pPr>
              <w:widowControl w:val="0"/>
              <w:ind w:left="-108" w:right="-108"/>
              <w:jc w:val="center"/>
              <w:rPr>
                <w:rFonts w:ascii="GHEA Grapalat" w:hAnsi="GHEA Grapalat"/>
                <w:sz w:val="16"/>
                <w:szCs w:val="16"/>
              </w:rPr>
            </w:pPr>
            <w:r w:rsidRPr="00A12C1D">
              <w:rPr>
                <w:rFonts w:ascii="GHEA Grapalat" w:hAnsi="GHEA Grapalat"/>
                <w:i/>
                <w:sz w:val="20"/>
                <w:szCs w:val="20"/>
                <w:lang w:val="hy-AM"/>
              </w:rPr>
              <w:lastRenderedPageBreak/>
              <w:t>ШР г.Гюмри ул.М.Мкртчян 47,</w:t>
            </w: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ign w:val="center"/>
          </w:tcPr>
          <w:p w:rsidR="00DE2DC1" w:rsidRPr="00B138F3" w:rsidRDefault="00DE2DC1" w:rsidP="00DE2DC1">
            <w:pPr>
              <w:widowControl w:val="0"/>
              <w:ind w:left="-132" w:right="-129"/>
              <w:jc w:val="center"/>
              <w:rPr>
                <w:rFonts w:ascii="GHEA Grapalat" w:hAnsi="GHEA Grapalat"/>
                <w:sz w:val="16"/>
                <w:szCs w:val="16"/>
              </w:rPr>
            </w:pPr>
          </w:p>
        </w:tc>
      </w:tr>
      <w:tr w:rsidR="00DE2DC1" w:rsidRPr="00B138F3" w:rsidTr="00EF4F22">
        <w:trPr>
          <w:trHeight w:val="445"/>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lastRenderedPageBreak/>
              <w:t>4</w:t>
            </w:r>
          </w:p>
        </w:tc>
        <w:tc>
          <w:tcPr>
            <w:tcW w:w="1447"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03221110</w:t>
            </w:r>
          </w:p>
        </w:tc>
        <w:tc>
          <w:tcPr>
            <w:tcW w:w="1417"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Морковь</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Свежий, цельный, немытый, здоровый, чистый, неповрежденный, обыкновенный. Не менее 90% поставляемой партии имеет длину не менее 10 см, диаметр нижней части не менее 3 см. Количество почвы, прикрепленной к корням, составляет не более 3% от общего количества. Безопасность ումը Упаковка в соответствии с Решением Комиссии Таможенного союза от 9 декабря 2011 г. № 880 «О безопасности пищевых продуктов» (CU TK 021/2011), Решением Комиссии Таможенного союза № 769 от 16 августа 2011 г. «О безопасности упаковки» (CU TC 005/2011).  нормативные акты Статья 9 Закона РА «О безопасности пищевых продуктов».</w:t>
            </w: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DE2DC1" w:rsidRDefault="00DE2DC1" w:rsidP="00DE2DC1">
            <w:pPr>
              <w:spacing w:line="720" w:lineRule="auto"/>
              <w:jc w:val="center"/>
              <w:rPr>
                <w:rFonts w:ascii="GHEA Grapalat" w:hAnsi="GHEA Grapalat" w:cs="Calibri"/>
                <w:bCs/>
                <w:sz w:val="20"/>
                <w:szCs w:val="20"/>
              </w:rPr>
            </w:pPr>
          </w:p>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280,0</w:t>
            </w:r>
          </w:p>
        </w:tc>
        <w:tc>
          <w:tcPr>
            <w:tcW w:w="680" w:type="dxa"/>
            <w:vMerge/>
            <w:vAlign w:val="center"/>
          </w:tcPr>
          <w:p w:rsidR="00DE2DC1" w:rsidRPr="00B138F3" w:rsidRDefault="00DE2DC1" w:rsidP="00DE2DC1">
            <w:pPr>
              <w:widowControl w:val="0"/>
              <w:ind w:left="-108" w:right="-108"/>
              <w:jc w:val="center"/>
              <w:rPr>
                <w:rFonts w:ascii="GHEA Grapalat" w:hAnsi="GHEA Grapalat"/>
                <w:sz w:val="16"/>
                <w:szCs w:val="16"/>
              </w:rPr>
            </w:pP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ign w:val="center"/>
          </w:tcPr>
          <w:p w:rsidR="00DE2DC1" w:rsidRPr="00B138F3" w:rsidRDefault="00DE2DC1" w:rsidP="00DE2DC1">
            <w:pPr>
              <w:widowControl w:val="0"/>
              <w:ind w:left="-132" w:right="-129"/>
              <w:jc w:val="center"/>
              <w:rPr>
                <w:rFonts w:ascii="GHEA Grapalat" w:hAnsi="GHEA Grapalat"/>
                <w:sz w:val="16"/>
                <w:szCs w:val="16"/>
              </w:rPr>
            </w:pPr>
          </w:p>
        </w:tc>
      </w:tr>
      <w:tr w:rsidR="00DE2DC1" w:rsidRPr="00B138F3" w:rsidTr="00EF4F22">
        <w:trPr>
          <w:trHeight w:val="445"/>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5</w:t>
            </w:r>
          </w:p>
        </w:tc>
        <w:tc>
          <w:tcPr>
            <w:tcW w:w="1447"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03221410</w:t>
            </w:r>
          </w:p>
        </w:tc>
        <w:tc>
          <w:tcPr>
            <w:tcW w:w="1417"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Капуста</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Внешний вид: кочаны свежие, цельные, без болезней, незрелые, чистые, одного ботанического вида, без повреждений. 55% - недоношенные, 45% - средние. Головки должны быть полностью сформированными, твердыми, не ломкими, не выступающими. Длина капусты не более 3 см. Не допускается приобретение отмороженных кочанов с механическими повреждениями, трещинами, отмороженными кочанами. Масса очищаемых головок не менее 1 кг. Безопасность ումը Упаковка в соответствии с Решением Комиссии Таможенного союза от 9 декабря 2011 г. № 880 «О безопасности пищевых продуктов» (CU TK 021/2011), Решением Комиссии Таможенного союза № 769 от 16 августа 2011 г. «О безопасности упаковки» (CU TC 005/2011). ) нормативные акты Статья 9 Закона РА «О безопасности пищевых продуктов».</w:t>
            </w: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950,0</w:t>
            </w:r>
          </w:p>
        </w:tc>
        <w:tc>
          <w:tcPr>
            <w:tcW w:w="680" w:type="dxa"/>
            <w:vMerge/>
            <w:vAlign w:val="center"/>
          </w:tcPr>
          <w:p w:rsidR="00DE2DC1" w:rsidRPr="00B138F3" w:rsidRDefault="00DE2DC1" w:rsidP="00DE2DC1">
            <w:pPr>
              <w:widowControl w:val="0"/>
              <w:ind w:left="-108" w:right="-108"/>
              <w:jc w:val="center"/>
              <w:rPr>
                <w:rFonts w:ascii="GHEA Grapalat" w:hAnsi="GHEA Grapalat"/>
                <w:sz w:val="16"/>
                <w:szCs w:val="16"/>
              </w:rPr>
            </w:pP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ign w:val="center"/>
          </w:tcPr>
          <w:p w:rsidR="00DE2DC1" w:rsidRPr="00B138F3" w:rsidRDefault="00DE2DC1" w:rsidP="00DE2DC1">
            <w:pPr>
              <w:widowControl w:val="0"/>
              <w:ind w:left="-132" w:right="-129"/>
              <w:jc w:val="center"/>
              <w:rPr>
                <w:rFonts w:ascii="GHEA Grapalat" w:hAnsi="GHEA Grapalat"/>
                <w:sz w:val="16"/>
                <w:szCs w:val="16"/>
              </w:rPr>
            </w:pPr>
          </w:p>
        </w:tc>
      </w:tr>
      <w:tr w:rsidR="00DE2DC1" w:rsidRPr="00B138F3" w:rsidTr="00EF4F22">
        <w:trPr>
          <w:trHeight w:val="445"/>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6</w:t>
            </w:r>
          </w:p>
        </w:tc>
        <w:tc>
          <w:tcPr>
            <w:tcW w:w="1447"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03222128</w:t>
            </w:r>
          </w:p>
        </w:tc>
        <w:tc>
          <w:tcPr>
            <w:tcW w:w="1417"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яблоко</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 xml:space="preserve">Диаметр не менее 90% от поставляемой партии не менее </w:t>
            </w:r>
            <w:r w:rsidRPr="00AA2796">
              <w:rPr>
                <w:rFonts w:ascii="GHEA Grapalat" w:hAnsi="GHEA Grapalat"/>
                <w:sz w:val="16"/>
                <w:szCs w:val="16"/>
                <w:lang w:val="hy-AM"/>
              </w:rPr>
              <w:t>5</w:t>
            </w:r>
            <w:r w:rsidRPr="00AA2796">
              <w:rPr>
                <w:rFonts w:ascii="GHEA Grapalat" w:hAnsi="GHEA Grapalat"/>
                <w:sz w:val="16"/>
                <w:szCs w:val="16"/>
              </w:rPr>
              <w:t xml:space="preserve"> см, свежие, чистые, без механических повреждений, без поражений вредителями և болезней, разных видов. Безопасность</w:t>
            </w:r>
            <w:r w:rsidRPr="00AA2796">
              <w:rPr>
                <w:rFonts w:ascii="GHEA Grapalat" w:hAnsi="GHEA Grapalat"/>
                <w:sz w:val="16"/>
                <w:szCs w:val="16"/>
                <w:lang w:val="hy-AM"/>
              </w:rPr>
              <w:t xml:space="preserve"> </w:t>
            </w:r>
            <w:r w:rsidRPr="00AA2796">
              <w:rPr>
                <w:rFonts w:ascii="GHEA Grapalat" w:hAnsi="GHEA Grapalat"/>
                <w:sz w:val="16"/>
                <w:szCs w:val="16"/>
              </w:rPr>
              <w:t>и</w:t>
            </w:r>
            <w:r w:rsidRPr="00AA2796">
              <w:rPr>
                <w:rFonts w:ascii="GHEA Grapalat" w:hAnsi="GHEA Grapalat"/>
                <w:sz w:val="16"/>
                <w:szCs w:val="16"/>
                <w:lang w:val="hy-AM"/>
              </w:rPr>
              <w:t xml:space="preserve"> </w:t>
            </w:r>
            <w:r w:rsidRPr="00AA2796">
              <w:rPr>
                <w:rFonts w:ascii="GHEA Grapalat" w:hAnsi="GHEA Grapalat"/>
                <w:sz w:val="16"/>
                <w:szCs w:val="16"/>
              </w:rPr>
              <w:t>упаковка в соответствии с «Безопасность пищевых продуктов» (ТК ТС 021/2011), принятым Решением Комиссии Таможенного союза № 880 от 9 декабря 2011 г., и «Безопасность упаковки», принятой Решением 769 Комиссии Таможенного союза от 16 августа. Правила 2011 г. (ТС 005/2011) Статья 9 Закона РА «О безопасности пищевых продуктов».</w:t>
            </w: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DE2DC1" w:rsidRDefault="00DE2DC1" w:rsidP="00DE2DC1">
            <w:pPr>
              <w:spacing w:line="720" w:lineRule="auto"/>
              <w:jc w:val="center"/>
              <w:rPr>
                <w:rFonts w:ascii="GHEA Grapalat" w:hAnsi="GHEA Grapalat" w:cs="Calibri"/>
                <w:bCs/>
                <w:sz w:val="20"/>
                <w:szCs w:val="20"/>
              </w:rPr>
            </w:pPr>
          </w:p>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1900,0</w:t>
            </w:r>
          </w:p>
        </w:tc>
        <w:tc>
          <w:tcPr>
            <w:tcW w:w="680" w:type="dxa"/>
            <w:vMerge/>
            <w:vAlign w:val="center"/>
          </w:tcPr>
          <w:p w:rsidR="00DE2DC1" w:rsidRPr="00B138F3" w:rsidRDefault="00DE2DC1" w:rsidP="00DE2DC1">
            <w:pPr>
              <w:widowControl w:val="0"/>
              <w:ind w:left="-108" w:right="-108"/>
              <w:jc w:val="center"/>
              <w:rPr>
                <w:rFonts w:ascii="GHEA Grapalat" w:hAnsi="GHEA Grapalat"/>
                <w:sz w:val="16"/>
                <w:szCs w:val="16"/>
              </w:rPr>
            </w:pP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ign w:val="center"/>
          </w:tcPr>
          <w:p w:rsidR="00DE2DC1" w:rsidRPr="00B138F3" w:rsidRDefault="00DE2DC1" w:rsidP="00DE2DC1">
            <w:pPr>
              <w:widowControl w:val="0"/>
              <w:ind w:left="-132" w:right="-129"/>
              <w:jc w:val="center"/>
              <w:rPr>
                <w:rFonts w:ascii="GHEA Grapalat" w:hAnsi="GHEA Grapalat"/>
                <w:sz w:val="16"/>
                <w:szCs w:val="16"/>
              </w:rPr>
            </w:pPr>
          </w:p>
        </w:tc>
      </w:tr>
      <w:tr w:rsidR="00DE2DC1" w:rsidRPr="00B138F3" w:rsidTr="00EF4F22">
        <w:trPr>
          <w:cantSplit/>
          <w:trHeight w:val="113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lastRenderedPageBreak/>
              <w:t>7</w:t>
            </w:r>
          </w:p>
        </w:tc>
        <w:tc>
          <w:tcPr>
            <w:tcW w:w="1447"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15112150</w:t>
            </w:r>
          </w:p>
        </w:tc>
        <w:tc>
          <w:tcPr>
            <w:tcW w:w="1417" w:type="dxa"/>
            <w:vAlign w:val="center"/>
          </w:tcPr>
          <w:p w:rsidR="00DE2DC1" w:rsidRPr="003E1674" w:rsidRDefault="00DE2DC1" w:rsidP="00DE2DC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20"/>
                <w:szCs w:val="20"/>
                <w:lang w:bidi="ar-SA"/>
              </w:rPr>
            </w:pPr>
            <w:r w:rsidRPr="00C8490B">
              <w:rPr>
                <w:rFonts w:ascii="GHEA Grapalat" w:hAnsi="GHEA Grapalat" w:cs="Courier New"/>
                <w:color w:val="202124"/>
                <w:sz w:val="20"/>
                <w:szCs w:val="20"/>
                <w:lang w:bidi="ar-SA"/>
              </w:rPr>
              <w:t>Куриное мясо /грудка/</w:t>
            </w:r>
          </w:p>
          <w:p w:rsidR="00DE2DC1" w:rsidRPr="00C8490B" w:rsidRDefault="00DE2DC1" w:rsidP="00DE2DC1">
            <w:pPr>
              <w:jc w:val="center"/>
              <w:rPr>
                <w:rFonts w:ascii="GHEA Grapalat" w:hAnsi="GHEA Grapalat"/>
                <w:sz w:val="20"/>
                <w:szCs w:val="20"/>
              </w:rPr>
            </w:pP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pStyle w:val="HTMLPreformatted"/>
              <w:shd w:val="clear" w:color="auto" w:fill="F8F9FA"/>
              <w:spacing w:line="540" w:lineRule="atLeast"/>
              <w:rPr>
                <w:rFonts w:ascii="GHEA Grapalat" w:hAnsi="GHEA Grapalat"/>
                <w:color w:val="202124"/>
                <w:sz w:val="16"/>
                <w:szCs w:val="16"/>
                <w:lang w:val="ru-RU"/>
              </w:rPr>
            </w:pPr>
            <w:r w:rsidRPr="001D29BA">
              <w:rPr>
                <w:rFonts w:ascii="GHEA Grapalat" w:hAnsi="GHEA Grapalat"/>
                <w:b/>
                <w:color w:val="202124"/>
                <w:sz w:val="16"/>
                <w:szCs w:val="16"/>
                <w:u w:val="single"/>
                <w:lang w:val="ru-RU"/>
              </w:rPr>
              <w:t>Куриная грудка, без костей</w:t>
            </w:r>
            <w:r w:rsidRPr="00AA2796">
              <w:rPr>
                <w:rFonts w:ascii="GHEA Grapalat" w:hAnsi="GHEA Grapalat"/>
                <w:color w:val="202124"/>
                <w:sz w:val="16"/>
                <w:szCs w:val="16"/>
                <w:lang w:val="ru-RU"/>
              </w:rPr>
              <w:t xml:space="preserve">, </w:t>
            </w:r>
            <w:r w:rsidRPr="00AA2796">
              <w:rPr>
                <w:rStyle w:val="y2iqfc"/>
                <w:rFonts w:ascii="GHEA Grapalat" w:hAnsi="GHEA Grapalat"/>
                <w:color w:val="202124"/>
                <w:sz w:val="16"/>
                <w:szCs w:val="16"/>
                <w:lang w:val="ru-RU"/>
              </w:rPr>
              <w:t>местного производства</w:t>
            </w:r>
          </w:p>
          <w:p w:rsidR="00DE2DC1" w:rsidRPr="00AA2796" w:rsidRDefault="00DE2DC1" w:rsidP="00DE2DC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bidi="ar-SA"/>
              </w:rPr>
            </w:pPr>
            <w:r w:rsidRPr="00AA2796">
              <w:rPr>
                <w:rFonts w:ascii="GHEA Grapalat" w:hAnsi="GHEA Grapalat" w:cs="Courier New"/>
                <w:color w:val="202124"/>
                <w:sz w:val="16"/>
                <w:szCs w:val="16"/>
                <w:lang w:bidi="ar-SA"/>
              </w:rPr>
              <w:t xml:space="preserve"> замороженная, местная, чистая, обескровленная, без посторонних запахов, упакованная в пищевую пленку. Безопасность и маркировка согласно Постановлению Правительства РА 2006г. Статья 9 «Технического регламента мяса и мясных продуктов» и Закона РА «О безопасности пищевых продуктов», утвержденных Постановлением № 1560 от 19 октября.</w:t>
            </w:r>
          </w:p>
          <w:p w:rsidR="00DE2DC1" w:rsidRPr="00AA2796" w:rsidRDefault="00DE2DC1" w:rsidP="00DE2DC1">
            <w:pPr>
              <w:rPr>
                <w:rFonts w:ascii="GHEA Grapalat" w:hAnsi="GHEA Grapalat"/>
                <w:sz w:val="16"/>
                <w:szCs w:val="16"/>
              </w:rPr>
            </w:pP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DE2DC1" w:rsidRDefault="00DE2DC1" w:rsidP="00DE2DC1">
            <w:pPr>
              <w:spacing w:line="720" w:lineRule="auto"/>
              <w:jc w:val="center"/>
              <w:rPr>
                <w:rFonts w:ascii="GHEA Grapalat" w:hAnsi="GHEA Grapalat" w:cs="Calibri"/>
                <w:bCs/>
                <w:sz w:val="20"/>
                <w:szCs w:val="20"/>
              </w:rPr>
            </w:pPr>
          </w:p>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380,0</w:t>
            </w:r>
          </w:p>
        </w:tc>
        <w:tc>
          <w:tcPr>
            <w:tcW w:w="680" w:type="dxa"/>
            <w:vMerge w:val="restart"/>
            <w:textDirection w:val="btLr"/>
            <w:vAlign w:val="center"/>
          </w:tcPr>
          <w:p w:rsidR="00DE2DC1" w:rsidRPr="00B138F3" w:rsidRDefault="00DE2DC1" w:rsidP="00DE2DC1">
            <w:pPr>
              <w:widowControl w:val="0"/>
              <w:ind w:left="-108" w:right="-108"/>
              <w:jc w:val="center"/>
              <w:rPr>
                <w:rFonts w:ascii="GHEA Grapalat" w:hAnsi="GHEA Grapalat"/>
                <w:sz w:val="16"/>
                <w:szCs w:val="16"/>
              </w:rPr>
            </w:pPr>
            <w:r w:rsidRPr="00A12C1D">
              <w:rPr>
                <w:rFonts w:ascii="GHEA Grapalat" w:hAnsi="GHEA Grapalat"/>
                <w:i/>
                <w:sz w:val="20"/>
                <w:szCs w:val="20"/>
                <w:lang w:val="hy-AM"/>
              </w:rPr>
              <w:t>ШР г.Гюмри ул.М.Мкртчян 47,</w:t>
            </w: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restart"/>
            <w:vAlign w:val="center"/>
          </w:tcPr>
          <w:p w:rsidR="00DE2DC1" w:rsidRPr="00DE2DC1" w:rsidRDefault="00DE2DC1" w:rsidP="00DE2DC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1F1F1F"/>
                <w:sz w:val="20"/>
                <w:szCs w:val="20"/>
                <w:lang w:bidi="ar-SA"/>
              </w:rPr>
            </w:pPr>
            <w:r w:rsidRPr="00DE2DC1">
              <w:rPr>
                <w:rFonts w:ascii="GHEA Grapalat" w:hAnsi="GHEA Grapalat" w:cs="Courier New"/>
                <w:color w:val="1F1F1F"/>
                <w:sz w:val="20"/>
                <w:szCs w:val="20"/>
                <w:lang w:bidi="ar-SA"/>
              </w:rPr>
              <w:t>После вступления договора в законную силу до 25.12.2024.</w:t>
            </w:r>
          </w:p>
          <w:p w:rsidR="00DE2DC1" w:rsidRPr="00DE2DC1" w:rsidRDefault="00DE2DC1" w:rsidP="00DE2DC1">
            <w:pPr>
              <w:rPr>
                <w:rFonts w:ascii="GHEA Grapalat" w:hAnsi="GHEA Grapalat"/>
                <w:sz w:val="20"/>
                <w:szCs w:val="20"/>
              </w:rPr>
            </w:pPr>
          </w:p>
        </w:tc>
      </w:tr>
      <w:tr w:rsidR="00DE2DC1" w:rsidRPr="00B138F3" w:rsidTr="00EF4F22">
        <w:trPr>
          <w:cantSplit/>
          <w:trHeight w:val="113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8</w:t>
            </w:r>
          </w:p>
        </w:tc>
        <w:tc>
          <w:tcPr>
            <w:tcW w:w="1447"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15311100</w:t>
            </w:r>
          </w:p>
        </w:tc>
        <w:tc>
          <w:tcPr>
            <w:tcW w:w="1417"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Картошка</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Преждевременно-поздний, I тип, без заморозков, без повреждений, не менее 90% поставляемой партии диаметром не менее 6 см, количество прикрепленного к корням грунта не более 6% от общего количества. Безопасность Упаковка в соответствии с Решением Комиссии Таможенного союза от 9 декабря 2011 г. № 880 «О безопасности пищевых продуктов» (CU TK 021/2011), Решением Комиссии Таможенного союза № 769 от 16 августа 2011 г. «О безопасности упаковки» (CU TC 005/2011). ) нормативные акты հոդված Статья 9 Закона РА «О безопасности пищевых продуктов».</w:t>
            </w: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DE2DC1" w:rsidRDefault="00DE2DC1" w:rsidP="00DE2DC1">
            <w:pPr>
              <w:spacing w:line="720" w:lineRule="auto"/>
              <w:jc w:val="center"/>
              <w:rPr>
                <w:rFonts w:ascii="GHEA Grapalat" w:hAnsi="GHEA Grapalat" w:cs="Calibri"/>
                <w:bCs/>
                <w:sz w:val="20"/>
                <w:szCs w:val="20"/>
              </w:rPr>
            </w:pPr>
          </w:p>
          <w:p w:rsidR="00DE2DC1" w:rsidRPr="007501A1" w:rsidRDefault="00DE2DC1" w:rsidP="00E36BB6">
            <w:pPr>
              <w:spacing w:line="720" w:lineRule="auto"/>
              <w:rPr>
                <w:rFonts w:ascii="GHEA Grapalat" w:hAnsi="GHEA Grapalat" w:cs="Calibri"/>
                <w:bCs/>
                <w:sz w:val="20"/>
                <w:szCs w:val="20"/>
              </w:rPr>
            </w:pPr>
            <w:r>
              <w:rPr>
                <w:rFonts w:ascii="GHEA Grapalat" w:hAnsi="GHEA Grapalat" w:cs="Calibri"/>
                <w:bCs/>
                <w:sz w:val="20"/>
                <w:szCs w:val="20"/>
              </w:rPr>
              <w:t>680,0</w:t>
            </w:r>
          </w:p>
        </w:tc>
        <w:tc>
          <w:tcPr>
            <w:tcW w:w="680" w:type="dxa"/>
            <w:vMerge/>
            <w:vAlign w:val="center"/>
          </w:tcPr>
          <w:p w:rsidR="00DE2DC1" w:rsidRPr="00B138F3" w:rsidRDefault="00DE2DC1" w:rsidP="00DE2DC1">
            <w:pPr>
              <w:widowControl w:val="0"/>
              <w:ind w:left="-108" w:right="-108"/>
              <w:jc w:val="center"/>
              <w:rPr>
                <w:rFonts w:ascii="GHEA Grapalat" w:hAnsi="GHEA Grapalat"/>
                <w:sz w:val="16"/>
                <w:szCs w:val="16"/>
              </w:rPr>
            </w:pP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extDirection w:val="btLr"/>
            <w:vAlign w:val="center"/>
          </w:tcPr>
          <w:p w:rsidR="00DE2DC1" w:rsidRPr="00B138F3" w:rsidRDefault="00DE2DC1" w:rsidP="00DE2DC1">
            <w:pPr>
              <w:widowControl w:val="0"/>
              <w:ind w:left="-132" w:right="-129"/>
              <w:jc w:val="center"/>
              <w:rPr>
                <w:rFonts w:ascii="GHEA Grapalat" w:hAnsi="GHEA Grapalat"/>
                <w:sz w:val="16"/>
                <w:szCs w:val="16"/>
              </w:rPr>
            </w:pPr>
          </w:p>
        </w:tc>
      </w:tr>
      <w:tr w:rsidR="00DE2DC1" w:rsidRPr="00B138F3" w:rsidTr="00EF4F22">
        <w:trPr>
          <w:cantSplit/>
          <w:trHeight w:val="113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9</w:t>
            </w:r>
          </w:p>
        </w:tc>
        <w:tc>
          <w:tcPr>
            <w:tcW w:w="1447"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15331153</w:t>
            </w:r>
          </w:p>
        </w:tc>
        <w:tc>
          <w:tcPr>
            <w:tcW w:w="1417"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Чечевица</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Однородный, чистый, сухой, влажность не более 14,0-17,0%. Срок годности не менее 60%. Безопасность, упаковка и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пищевые продукты. Статья 9 Закона РА« О безопасности пищевых продуктов », принятого решением Комиссии Таможенного союза от 16 августа 2011 г. № 769 о маркировке (ТК ТС 022/2011).</w:t>
            </w: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E36BB6" w:rsidRDefault="00E36BB6" w:rsidP="00DE2DC1">
            <w:pPr>
              <w:spacing w:line="720" w:lineRule="auto"/>
              <w:jc w:val="center"/>
              <w:rPr>
                <w:rFonts w:ascii="GHEA Grapalat" w:hAnsi="GHEA Grapalat" w:cs="Calibri"/>
                <w:bCs/>
                <w:sz w:val="20"/>
                <w:szCs w:val="20"/>
              </w:rPr>
            </w:pPr>
          </w:p>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190,0</w:t>
            </w:r>
          </w:p>
        </w:tc>
        <w:tc>
          <w:tcPr>
            <w:tcW w:w="680" w:type="dxa"/>
            <w:vMerge/>
            <w:vAlign w:val="center"/>
          </w:tcPr>
          <w:p w:rsidR="00DE2DC1" w:rsidRPr="00B138F3" w:rsidRDefault="00DE2DC1" w:rsidP="00DE2DC1">
            <w:pPr>
              <w:widowControl w:val="0"/>
              <w:ind w:left="-108" w:right="-108"/>
              <w:jc w:val="center"/>
              <w:rPr>
                <w:rFonts w:ascii="GHEA Grapalat" w:hAnsi="GHEA Grapalat"/>
                <w:sz w:val="16"/>
                <w:szCs w:val="16"/>
              </w:rPr>
            </w:pP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extDirection w:val="btLr"/>
            <w:vAlign w:val="center"/>
          </w:tcPr>
          <w:p w:rsidR="00DE2DC1" w:rsidRPr="00B138F3" w:rsidRDefault="00DE2DC1" w:rsidP="00DE2DC1">
            <w:pPr>
              <w:widowControl w:val="0"/>
              <w:ind w:left="-132" w:right="-129"/>
              <w:jc w:val="center"/>
              <w:rPr>
                <w:rFonts w:ascii="GHEA Grapalat" w:hAnsi="GHEA Grapalat"/>
                <w:sz w:val="16"/>
                <w:szCs w:val="16"/>
              </w:rPr>
            </w:pPr>
          </w:p>
        </w:tc>
      </w:tr>
      <w:tr w:rsidR="00DE2DC1" w:rsidRPr="00B138F3" w:rsidTr="00EF4F22">
        <w:trPr>
          <w:cantSplit/>
          <w:trHeight w:val="113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10</w:t>
            </w:r>
          </w:p>
        </w:tc>
        <w:tc>
          <w:tcPr>
            <w:tcW w:w="1447"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15331154</w:t>
            </w:r>
          </w:p>
        </w:tc>
        <w:tc>
          <w:tcPr>
            <w:tcW w:w="1417" w:type="dxa"/>
            <w:vAlign w:val="center"/>
          </w:tcPr>
          <w:p w:rsidR="00DE2DC1" w:rsidRPr="00C8490B" w:rsidRDefault="00DE2DC1" w:rsidP="00DE2DC1">
            <w:pPr>
              <w:jc w:val="center"/>
              <w:rPr>
                <w:rFonts w:ascii="GHEA Grapalat" w:hAnsi="GHEA Grapalat"/>
                <w:sz w:val="20"/>
                <w:szCs w:val="20"/>
              </w:rPr>
            </w:pPr>
            <w:r>
              <w:rPr>
                <w:rFonts w:ascii="GHEA Grapalat" w:hAnsi="GHEA Grapalat"/>
                <w:sz w:val="20"/>
                <w:szCs w:val="20"/>
              </w:rPr>
              <w:t xml:space="preserve">Горох </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Фреш, тип I, цвет желтого цвета, срок хранения не менее 60%. Безопасность, упаковка և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«Пищевые продукты. Статья 9 Закона РА« О безопасности пищевых продуктов », утвержденного Решением Комиссии Таможенного союза от 16 августа 2011 г. № 769 о маркировке (ТК ТС 022/2011).</w:t>
            </w: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E36BB6" w:rsidRDefault="00E36BB6" w:rsidP="00DE2DC1">
            <w:pPr>
              <w:spacing w:line="720" w:lineRule="auto"/>
              <w:jc w:val="center"/>
              <w:rPr>
                <w:rFonts w:ascii="GHEA Grapalat" w:hAnsi="GHEA Grapalat" w:cs="Calibri"/>
                <w:bCs/>
                <w:sz w:val="20"/>
                <w:szCs w:val="20"/>
              </w:rPr>
            </w:pPr>
          </w:p>
          <w:p w:rsidR="00DE2DC1" w:rsidRPr="007501A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190,0</w:t>
            </w:r>
          </w:p>
        </w:tc>
        <w:tc>
          <w:tcPr>
            <w:tcW w:w="680" w:type="dxa"/>
            <w:vMerge/>
            <w:vAlign w:val="center"/>
          </w:tcPr>
          <w:p w:rsidR="00DE2DC1" w:rsidRPr="00B138F3" w:rsidRDefault="00DE2DC1" w:rsidP="00DE2DC1">
            <w:pPr>
              <w:widowControl w:val="0"/>
              <w:ind w:left="-108" w:right="-108"/>
              <w:jc w:val="center"/>
              <w:rPr>
                <w:rFonts w:ascii="GHEA Grapalat" w:hAnsi="GHEA Grapalat"/>
                <w:sz w:val="16"/>
                <w:szCs w:val="16"/>
              </w:rPr>
            </w:pP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extDirection w:val="btLr"/>
            <w:vAlign w:val="center"/>
          </w:tcPr>
          <w:p w:rsidR="00DE2DC1" w:rsidRPr="00B138F3" w:rsidRDefault="00DE2DC1" w:rsidP="00DE2DC1">
            <w:pPr>
              <w:widowControl w:val="0"/>
              <w:ind w:left="-132" w:right="-129"/>
              <w:jc w:val="center"/>
              <w:rPr>
                <w:rFonts w:ascii="GHEA Grapalat" w:hAnsi="GHEA Grapalat"/>
                <w:sz w:val="16"/>
                <w:szCs w:val="16"/>
              </w:rPr>
            </w:pPr>
          </w:p>
        </w:tc>
      </w:tr>
      <w:tr w:rsidR="00DE2DC1" w:rsidRPr="00B138F3" w:rsidTr="00EF4F22">
        <w:trPr>
          <w:cantSplit/>
          <w:trHeight w:val="113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lastRenderedPageBreak/>
              <w:t>11</w:t>
            </w:r>
          </w:p>
        </w:tc>
        <w:tc>
          <w:tcPr>
            <w:tcW w:w="1447"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15333100</w:t>
            </w:r>
          </w:p>
        </w:tc>
        <w:tc>
          <w:tcPr>
            <w:tcW w:w="1417"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Томатная паста</w:t>
            </w:r>
          </w:p>
        </w:tc>
        <w:tc>
          <w:tcPr>
            <w:tcW w:w="567" w:type="dxa"/>
            <w:vAlign w:val="center"/>
          </w:tcPr>
          <w:p w:rsidR="00DE2DC1" w:rsidRPr="000107AC" w:rsidRDefault="00DE2DC1" w:rsidP="00DE2DC1">
            <w:pPr>
              <w:widowControl w:val="0"/>
              <w:jc w:val="center"/>
              <w:rPr>
                <w:rFonts w:ascii="GHEA Grapalat" w:hAnsi="GHEA Grapalat"/>
                <w:sz w:val="16"/>
                <w:szCs w:val="16"/>
              </w:rPr>
            </w:pPr>
          </w:p>
        </w:tc>
        <w:tc>
          <w:tcPr>
            <w:tcW w:w="5528" w:type="dxa"/>
            <w:vAlign w:val="center"/>
          </w:tcPr>
          <w:p w:rsidR="00DE2DC1" w:rsidRPr="00AA2796" w:rsidRDefault="00DE2DC1" w:rsidP="00DE2DC1">
            <w:pPr>
              <w:rPr>
                <w:rFonts w:ascii="GHEA Grapalat" w:hAnsi="GHEA Grapalat"/>
                <w:sz w:val="16"/>
                <w:szCs w:val="16"/>
              </w:rPr>
            </w:pPr>
            <w:r w:rsidRPr="00AA2796">
              <w:rPr>
                <w:rFonts w:ascii="GHEA Grapalat" w:hAnsi="GHEA Grapalat"/>
                <w:sz w:val="16"/>
                <w:szCs w:val="16"/>
              </w:rPr>
              <w:t>Однородная смесь, без темных примесей, кожи, камня и остатков других крупных частиц, без побочных привкусов и запахов. Красный, оранжевый или малиновый цвета. В стеклянной таре, расфасовка в тару. Срок годности не менее 60%. Безопасность, упаковка и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продукты питания. Статья 9 Закона РА« О безопасности пищевых продуктов », принятого Решением Комиссии Таможенного союза № 769 от 16 августа 2011 г. (CU 005/2011).</w:t>
            </w:r>
          </w:p>
        </w:tc>
        <w:tc>
          <w:tcPr>
            <w:tcW w:w="709" w:type="dxa"/>
            <w:vAlign w:val="center"/>
          </w:tcPr>
          <w:p w:rsidR="00DE2DC1" w:rsidRPr="00EF4F22" w:rsidRDefault="00DE2DC1" w:rsidP="00DE2DC1">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DE2DC1" w:rsidRPr="00B138F3" w:rsidRDefault="00DE2DC1" w:rsidP="00DE2DC1">
            <w:pPr>
              <w:widowControl w:val="0"/>
              <w:jc w:val="center"/>
              <w:rPr>
                <w:rFonts w:ascii="GHEA Grapalat" w:hAnsi="GHEA Grapalat"/>
                <w:sz w:val="16"/>
                <w:szCs w:val="16"/>
              </w:rPr>
            </w:pPr>
          </w:p>
        </w:tc>
        <w:tc>
          <w:tcPr>
            <w:tcW w:w="567" w:type="dxa"/>
            <w:vAlign w:val="center"/>
          </w:tcPr>
          <w:p w:rsidR="00DE2DC1" w:rsidRPr="00B138F3" w:rsidRDefault="00DE2DC1" w:rsidP="00DE2DC1">
            <w:pPr>
              <w:widowControl w:val="0"/>
              <w:jc w:val="center"/>
              <w:rPr>
                <w:rFonts w:ascii="GHEA Grapalat" w:hAnsi="GHEA Grapalat"/>
                <w:sz w:val="16"/>
                <w:szCs w:val="16"/>
              </w:rPr>
            </w:pPr>
          </w:p>
        </w:tc>
        <w:tc>
          <w:tcPr>
            <w:tcW w:w="1003" w:type="dxa"/>
            <w:vAlign w:val="center"/>
          </w:tcPr>
          <w:p w:rsidR="00E36BB6" w:rsidRDefault="00E36BB6" w:rsidP="00DE2DC1">
            <w:pPr>
              <w:spacing w:line="720" w:lineRule="auto"/>
              <w:jc w:val="center"/>
              <w:rPr>
                <w:rFonts w:ascii="GHEA Grapalat" w:hAnsi="GHEA Grapalat" w:cs="Calibri"/>
                <w:bCs/>
                <w:sz w:val="20"/>
                <w:szCs w:val="20"/>
              </w:rPr>
            </w:pPr>
          </w:p>
          <w:p w:rsidR="00DE2DC1" w:rsidRPr="00BB2FF1" w:rsidRDefault="00DE2DC1" w:rsidP="00DE2DC1">
            <w:pPr>
              <w:spacing w:line="720" w:lineRule="auto"/>
              <w:jc w:val="center"/>
              <w:rPr>
                <w:rFonts w:ascii="GHEA Grapalat" w:hAnsi="GHEA Grapalat" w:cs="Calibri"/>
                <w:bCs/>
                <w:sz w:val="20"/>
                <w:szCs w:val="20"/>
              </w:rPr>
            </w:pPr>
            <w:r>
              <w:rPr>
                <w:rFonts w:ascii="GHEA Grapalat" w:hAnsi="GHEA Grapalat" w:cs="Calibri"/>
                <w:bCs/>
                <w:sz w:val="20"/>
                <w:szCs w:val="20"/>
              </w:rPr>
              <w:t>46,0</w:t>
            </w:r>
          </w:p>
        </w:tc>
        <w:tc>
          <w:tcPr>
            <w:tcW w:w="680" w:type="dxa"/>
            <w:vMerge w:val="restart"/>
            <w:textDirection w:val="btLr"/>
            <w:vAlign w:val="center"/>
          </w:tcPr>
          <w:p w:rsidR="00DE2DC1" w:rsidRPr="00B138F3" w:rsidRDefault="00DE2DC1" w:rsidP="00DE2DC1">
            <w:pPr>
              <w:widowControl w:val="0"/>
              <w:ind w:left="-108" w:right="-108"/>
              <w:jc w:val="center"/>
              <w:rPr>
                <w:rFonts w:ascii="GHEA Grapalat" w:hAnsi="GHEA Grapalat"/>
                <w:sz w:val="16"/>
                <w:szCs w:val="16"/>
              </w:rPr>
            </w:pPr>
            <w:r w:rsidRPr="00A12C1D">
              <w:rPr>
                <w:rFonts w:ascii="GHEA Grapalat" w:hAnsi="GHEA Grapalat"/>
                <w:i/>
                <w:sz w:val="20"/>
                <w:szCs w:val="20"/>
                <w:lang w:val="hy-AM"/>
              </w:rPr>
              <w:t>ШР г.Гюмри ул.М.Мкртчян 47,</w:t>
            </w:r>
          </w:p>
        </w:tc>
        <w:tc>
          <w:tcPr>
            <w:tcW w:w="880" w:type="dxa"/>
            <w:vAlign w:val="center"/>
          </w:tcPr>
          <w:p w:rsidR="00DE2DC1" w:rsidRPr="00B138F3" w:rsidRDefault="00DE2DC1" w:rsidP="00DE2DC1">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extDirection w:val="btLr"/>
            <w:vAlign w:val="center"/>
          </w:tcPr>
          <w:p w:rsidR="00DE2DC1" w:rsidRPr="00B138F3" w:rsidRDefault="00DE2DC1" w:rsidP="00DE2DC1">
            <w:pPr>
              <w:widowControl w:val="0"/>
              <w:ind w:left="-132" w:right="-129"/>
              <w:jc w:val="center"/>
              <w:rPr>
                <w:rFonts w:ascii="GHEA Grapalat" w:hAnsi="GHEA Grapalat"/>
                <w:sz w:val="16"/>
                <w:szCs w:val="16"/>
              </w:rPr>
            </w:pPr>
          </w:p>
        </w:tc>
      </w:tr>
      <w:tr w:rsidR="008359BD" w:rsidRPr="00B138F3" w:rsidTr="00EF4F22">
        <w:trPr>
          <w:cantSplit/>
          <w:trHeight w:val="1134"/>
          <w:jc w:val="center"/>
        </w:trPr>
        <w:tc>
          <w:tcPr>
            <w:tcW w:w="846" w:type="dxa"/>
            <w:vAlign w:val="center"/>
          </w:tcPr>
          <w:p w:rsidR="008359BD" w:rsidRPr="00232E4D" w:rsidRDefault="008359BD" w:rsidP="008359BD">
            <w:pPr>
              <w:widowControl w:val="0"/>
              <w:jc w:val="center"/>
              <w:rPr>
                <w:rFonts w:ascii="GHEA Grapalat" w:hAnsi="GHEA Grapalat"/>
                <w:sz w:val="20"/>
                <w:szCs w:val="20"/>
              </w:rPr>
            </w:pPr>
            <w:r w:rsidRPr="00232E4D">
              <w:rPr>
                <w:rFonts w:ascii="GHEA Grapalat" w:hAnsi="GHEA Grapalat"/>
                <w:sz w:val="20"/>
                <w:szCs w:val="20"/>
              </w:rPr>
              <w:lastRenderedPageBreak/>
              <w:t>12</w:t>
            </w:r>
          </w:p>
        </w:tc>
        <w:tc>
          <w:tcPr>
            <w:tcW w:w="1447" w:type="dxa"/>
            <w:vAlign w:val="center"/>
          </w:tcPr>
          <w:p w:rsidR="008359BD" w:rsidRPr="004746A1" w:rsidRDefault="008359BD" w:rsidP="008359BD">
            <w:pPr>
              <w:jc w:val="center"/>
              <w:rPr>
                <w:rFonts w:ascii="GHEA Grapalat" w:hAnsi="GHEA Grapalat" w:cs="Calibri"/>
                <w:color w:val="000000"/>
                <w:sz w:val="20"/>
                <w:szCs w:val="20"/>
              </w:rPr>
            </w:pPr>
            <w:r w:rsidRPr="004746A1">
              <w:rPr>
                <w:rFonts w:ascii="GHEA Grapalat" w:hAnsi="GHEA Grapalat" w:cs="Calibri"/>
                <w:color w:val="000000"/>
                <w:sz w:val="20"/>
                <w:szCs w:val="20"/>
              </w:rPr>
              <w:t>15331151</w:t>
            </w:r>
          </w:p>
        </w:tc>
        <w:tc>
          <w:tcPr>
            <w:tcW w:w="1417" w:type="dxa"/>
            <w:vAlign w:val="center"/>
          </w:tcPr>
          <w:p w:rsidR="008359BD" w:rsidRPr="00C8490B" w:rsidRDefault="008359BD" w:rsidP="008359BD">
            <w:pPr>
              <w:jc w:val="center"/>
              <w:rPr>
                <w:rFonts w:ascii="GHEA Grapalat" w:hAnsi="GHEA Grapalat"/>
                <w:sz w:val="20"/>
                <w:szCs w:val="20"/>
              </w:rPr>
            </w:pPr>
            <w:r w:rsidRPr="00C8490B">
              <w:rPr>
                <w:rFonts w:ascii="GHEA Grapalat" w:hAnsi="GHEA Grapalat"/>
                <w:sz w:val="20"/>
                <w:szCs w:val="20"/>
              </w:rPr>
              <w:t>Фасоль</w:t>
            </w:r>
          </w:p>
        </w:tc>
        <w:tc>
          <w:tcPr>
            <w:tcW w:w="567" w:type="dxa"/>
            <w:vAlign w:val="center"/>
          </w:tcPr>
          <w:p w:rsidR="008359BD" w:rsidRPr="000107AC" w:rsidRDefault="008359BD" w:rsidP="008359BD">
            <w:pPr>
              <w:widowControl w:val="0"/>
              <w:jc w:val="center"/>
              <w:rPr>
                <w:rFonts w:ascii="GHEA Grapalat" w:hAnsi="GHEA Grapalat"/>
                <w:sz w:val="16"/>
                <w:szCs w:val="16"/>
              </w:rPr>
            </w:pPr>
          </w:p>
        </w:tc>
        <w:tc>
          <w:tcPr>
            <w:tcW w:w="5528" w:type="dxa"/>
            <w:vAlign w:val="center"/>
          </w:tcPr>
          <w:p w:rsidR="008359BD" w:rsidRPr="00DE2DC1" w:rsidRDefault="008359BD" w:rsidP="008359BD">
            <w:pPr>
              <w:rPr>
                <w:rFonts w:ascii="GHEA Grapalat" w:hAnsi="GHEA Grapalat"/>
                <w:sz w:val="16"/>
                <w:szCs w:val="16"/>
              </w:rPr>
            </w:pPr>
            <w:r w:rsidRPr="00DE2DC1">
              <w:rPr>
                <w:rFonts w:ascii="GHEA Grapalat" w:hAnsi="GHEA Grapalat"/>
                <w:sz w:val="16"/>
                <w:szCs w:val="16"/>
              </w:rPr>
              <w:t>Фасоль цветная, однотонная, ярко окрашенная, сухая - влажность не более 15% или средней сухости - 15,1-18,0%, срок хранения не менее 60%. Безопасность, упаковка և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пищевые продукты. Статья 9 Закона РА« О безопасности пищевых продуктов », принятого решением Комиссии Таможенного союза от 16 августа 2011 г. № 769 о маркировке (ТК ТС 022/2011).</w:t>
            </w:r>
          </w:p>
        </w:tc>
        <w:tc>
          <w:tcPr>
            <w:tcW w:w="709" w:type="dxa"/>
            <w:vAlign w:val="center"/>
          </w:tcPr>
          <w:p w:rsidR="008359BD" w:rsidRPr="00EF4F22" w:rsidRDefault="008359BD" w:rsidP="008359BD">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8359BD" w:rsidRPr="00B138F3" w:rsidRDefault="008359BD" w:rsidP="008359BD">
            <w:pPr>
              <w:widowControl w:val="0"/>
              <w:jc w:val="center"/>
              <w:rPr>
                <w:rFonts w:ascii="GHEA Grapalat" w:hAnsi="GHEA Grapalat"/>
                <w:sz w:val="16"/>
                <w:szCs w:val="16"/>
              </w:rPr>
            </w:pPr>
          </w:p>
        </w:tc>
        <w:tc>
          <w:tcPr>
            <w:tcW w:w="567" w:type="dxa"/>
            <w:vAlign w:val="center"/>
          </w:tcPr>
          <w:p w:rsidR="008359BD" w:rsidRPr="00B138F3" w:rsidRDefault="008359BD" w:rsidP="008359BD">
            <w:pPr>
              <w:widowControl w:val="0"/>
              <w:jc w:val="center"/>
              <w:rPr>
                <w:rFonts w:ascii="GHEA Grapalat" w:hAnsi="GHEA Grapalat"/>
                <w:sz w:val="16"/>
                <w:szCs w:val="16"/>
              </w:rPr>
            </w:pPr>
          </w:p>
        </w:tc>
        <w:tc>
          <w:tcPr>
            <w:tcW w:w="1003" w:type="dxa"/>
            <w:vAlign w:val="center"/>
          </w:tcPr>
          <w:p w:rsidR="00E36BB6" w:rsidRDefault="00E36BB6" w:rsidP="008359BD">
            <w:pPr>
              <w:spacing w:line="720" w:lineRule="auto"/>
              <w:jc w:val="center"/>
              <w:rPr>
                <w:rFonts w:ascii="GHEA Grapalat" w:hAnsi="GHEA Grapalat" w:cs="Calibri"/>
                <w:bCs/>
                <w:sz w:val="20"/>
                <w:szCs w:val="20"/>
              </w:rPr>
            </w:pPr>
          </w:p>
          <w:p w:rsidR="008359BD" w:rsidRPr="008359BD" w:rsidRDefault="008359BD" w:rsidP="008359BD">
            <w:pPr>
              <w:spacing w:line="720" w:lineRule="auto"/>
              <w:jc w:val="center"/>
              <w:rPr>
                <w:rFonts w:ascii="GHEA Grapalat" w:hAnsi="GHEA Grapalat" w:cs="Calibri"/>
                <w:bCs/>
                <w:sz w:val="20"/>
                <w:szCs w:val="20"/>
              </w:rPr>
            </w:pPr>
            <w:r>
              <w:rPr>
                <w:rFonts w:ascii="GHEA Grapalat" w:hAnsi="GHEA Grapalat" w:cs="Calibri"/>
                <w:bCs/>
                <w:sz w:val="20"/>
                <w:szCs w:val="20"/>
              </w:rPr>
              <w:t>190,0</w:t>
            </w:r>
          </w:p>
        </w:tc>
        <w:tc>
          <w:tcPr>
            <w:tcW w:w="680" w:type="dxa"/>
            <w:vMerge/>
            <w:textDirection w:val="btLr"/>
            <w:vAlign w:val="center"/>
          </w:tcPr>
          <w:p w:rsidR="008359BD" w:rsidRPr="00A12C1D" w:rsidRDefault="008359BD" w:rsidP="008359BD">
            <w:pPr>
              <w:widowControl w:val="0"/>
              <w:ind w:left="-108" w:right="-108"/>
              <w:jc w:val="center"/>
              <w:rPr>
                <w:rFonts w:ascii="GHEA Grapalat" w:hAnsi="GHEA Grapalat"/>
                <w:i/>
                <w:sz w:val="20"/>
                <w:szCs w:val="20"/>
                <w:lang w:val="hy-AM"/>
              </w:rPr>
            </w:pPr>
          </w:p>
        </w:tc>
        <w:tc>
          <w:tcPr>
            <w:tcW w:w="880" w:type="dxa"/>
            <w:vAlign w:val="center"/>
          </w:tcPr>
          <w:p w:rsidR="008359BD" w:rsidRDefault="008359BD" w:rsidP="008359BD">
            <w:pPr>
              <w:widowControl w:val="0"/>
              <w:ind w:left="-46" w:right="-84"/>
              <w:jc w:val="center"/>
              <w:rPr>
                <w:rFonts w:ascii="GHEA Grapalat" w:hAnsi="GHEA Grapalat"/>
                <w:sz w:val="16"/>
                <w:szCs w:val="16"/>
              </w:rPr>
            </w:pPr>
          </w:p>
        </w:tc>
        <w:tc>
          <w:tcPr>
            <w:tcW w:w="1246" w:type="dxa"/>
            <w:vMerge/>
            <w:textDirection w:val="btLr"/>
            <w:vAlign w:val="center"/>
          </w:tcPr>
          <w:p w:rsidR="008359BD" w:rsidRPr="00B138F3" w:rsidRDefault="008359BD" w:rsidP="008359BD">
            <w:pPr>
              <w:widowControl w:val="0"/>
              <w:ind w:left="-132" w:right="-129"/>
              <w:jc w:val="center"/>
              <w:rPr>
                <w:rFonts w:ascii="GHEA Grapalat" w:hAnsi="GHEA Grapalat"/>
                <w:sz w:val="16"/>
                <w:szCs w:val="16"/>
              </w:rPr>
            </w:pPr>
          </w:p>
        </w:tc>
      </w:tr>
      <w:tr w:rsidR="008359BD" w:rsidRPr="00B138F3" w:rsidTr="00EF4F22">
        <w:trPr>
          <w:cantSplit/>
          <w:trHeight w:val="1134"/>
          <w:jc w:val="center"/>
        </w:trPr>
        <w:tc>
          <w:tcPr>
            <w:tcW w:w="846" w:type="dxa"/>
            <w:vAlign w:val="center"/>
          </w:tcPr>
          <w:p w:rsidR="008359BD" w:rsidRPr="00B138F3" w:rsidRDefault="008359BD" w:rsidP="008359BD">
            <w:pPr>
              <w:widowControl w:val="0"/>
              <w:jc w:val="center"/>
              <w:rPr>
                <w:rFonts w:ascii="GHEA Grapalat" w:hAnsi="GHEA Grapalat"/>
                <w:sz w:val="16"/>
                <w:szCs w:val="16"/>
              </w:rPr>
            </w:pPr>
            <w:r>
              <w:rPr>
                <w:rFonts w:ascii="GHEA Grapalat" w:hAnsi="GHEA Grapalat"/>
                <w:sz w:val="16"/>
                <w:szCs w:val="16"/>
              </w:rPr>
              <w:t>13</w:t>
            </w:r>
          </w:p>
        </w:tc>
        <w:tc>
          <w:tcPr>
            <w:tcW w:w="1447" w:type="dxa"/>
          </w:tcPr>
          <w:p w:rsidR="008359BD" w:rsidRDefault="008359BD" w:rsidP="008359BD">
            <w:pPr>
              <w:jc w:val="center"/>
              <w:rPr>
                <w:rFonts w:ascii="GHEA Grapalat" w:hAnsi="GHEA Grapalat" w:cs="Calibri"/>
                <w:color w:val="000000"/>
                <w:sz w:val="20"/>
                <w:szCs w:val="20"/>
              </w:rPr>
            </w:pPr>
          </w:p>
          <w:p w:rsidR="008359BD" w:rsidRDefault="008359BD" w:rsidP="008359BD">
            <w:pPr>
              <w:jc w:val="center"/>
              <w:rPr>
                <w:rFonts w:ascii="GHEA Grapalat" w:hAnsi="GHEA Grapalat" w:cs="Calibri"/>
                <w:color w:val="000000"/>
                <w:sz w:val="20"/>
                <w:szCs w:val="20"/>
              </w:rPr>
            </w:pPr>
          </w:p>
          <w:p w:rsidR="008359BD" w:rsidRDefault="008359BD" w:rsidP="008359BD">
            <w:pPr>
              <w:jc w:val="center"/>
              <w:rPr>
                <w:rFonts w:ascii="GHEA Grapalat" w:hAnsi="GHEA Grapalat" w:cs="Calibri"/>
                <w:color w:val="000000"/>
                <w:sz w:val="20"/>
                <w:szCs w:val="20"/>
              </w:rPr>
            </w:pPr>
          </w:p>
          <w:p w:rsidR="008359BD" w:rsidRPr="004746A1" w:rsidRDefault="008359BD" w:rsidP="008359BD">
            <w:pPr>
              <w:jc w:val="center"/>
              <w:rPr>
                <w:rFonts w:ascii="GHEA Grapalat" w:hAnsi="GHEA Grapalat" w:cs="Calibri"/>
                <w:color w:val="000000"/>
                <w:sz w:val="20"/>
                <w:szCs w:val="20"/>
              </w:rPr>
            </w:pPr>
            <w:r w:rsidRPr="004746A1">
              <w:rPr>
                <w:rFonts w:ascii="GHEA Grapalat" w:hAnsi="GHEA Grapalat" w:cs="Calibri"/>
                <w:color w:val="000000"/>
                <w:sz w:val="20"/>
                <w:szCs w:val="20"/>
              </w:rPr>
              <w:t>15421100</w:t>
            </w:r>
          </w:p>
        </w:tc>
        <w:tc>
          <w:tcPr>
            <w:tcW w:w="1417" w:type="dxa"/>
            <w:vAlign w:val="center"/>
          </w:tcPr>
          <w:p w:rsidR="008359BD" w:rsidRPr="00C8490B" w:rsidRDefault="008359BD" w:rsidP="008359BD">
            <w:pPr>
              <w:jc w:val="center"/>
              <w:rPr>
                <w:rFonts w:ascii="GHEA Grapalat" w:hAnsi="GHEA Grapalat"/>
                <w:sz w:val="20"/>
                <w:szCs w:val="20"/>
              </w:rPr>
            </w:pPr>
            <w:r w:rsidRPr="00C8490B">
              <w:rPr>
                <w:rFonts w:ascii="GHEA Grapalat" w:hAnsi="GHEA Grapalat"/>
                <w:sz w:val="20"/>
                <w:szCs w:val="20"/>
              </w:rPr>
              <w:t>Растительное масло</w:t>
            </w:r>
          </w:p>
        </w:tc>
        <w:tc>
          <w:tcPr>
            <w:tcW w:w="567" w:type="dxa"/>
            <w:vAlign w:val="center"/>
          </w:tcPr>
          <w:p w:rsidR="008359BD" w:rsidRPr="000107AC" w:rsidRDefault="008359BD" w:rsidP="008359BD">
            <w:pPr>
              <w:widowControl w:val="0"/>
              <w:jc w:val="center"/>
              <w:rPr>
                <w:rFonts w:ascii="GHEA Grapalat" w:hAnsi="GHEA Grapalat"/>
                <w:sz w:val="16"/>
                <w:szCs w:val="16"/>
              </w:rPr>
            </w:pPr>
          </w:p>
        </w:tc>
        <w:tc>
          <w:tcPr>
            <w:tcW w:w="5528" w:type="dxa"/>
            <w:vAlign w:val="center"/>
          </w:tcPr>
          <w:p w:rsidR="008359BD" w:rsidRPr="00AA2796" w:rsidRDefault="008359BD" w:rsidP="008359BD">
            <w:pPr>
              <w:rPr>
                <w:rFonts w:ascii="GHEA Grapalat" w:hAnsi="GHEA Grapalat"/>
                <w:sz w:val="16"/>
                <w:szCs w:val="16"/>
              </w:rPr>
            </w:pPr>
            <w:r w:rsidRPr="00AA2796">
              <w:rPr>
                <w:rFonts w:ascii="GHEA Grapalat" w:hAnsi="GHEA Grapalat"/>
                <w:sz w:val="16"/>
                <w:szCs w:val="16"/>
              </w:rPr>
              <w:t>Изготавливается методом экстракции и отжима семян подсолнечника, высокого качества, рафинированных, дезодорированных, расфасованных в бутылки до 2 литров. Остаточный срок хранения не менее 60%. «Технический регламент на жирную продукцию» (ТК ТС 024/2011) принят соответствующим решением Комиссии Таможенного союза № 883 от 9 декабря 2011 года. Безопасность, упаковка և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продукты питания. Статья 9 Закона РА« О безопасности пищевых продуктов », принятого Решением Комиссии Таможенного союза № 769 от 16 августа 2011 г. (CU 005/2011).</w:t>
            </w:r>
          </w:p>
        </w:tc>
        <w:tc>
          <w:tcPr>
            <w:tcW w:w="709" w:type="dxa"/>
            <w:vAlign w:val="center"/>
          </w:tcPr>
          <w:p w:rsidR="008359BD" w:rsidRPr="00EF4F22" w:rsidRDefault="008359BD" w:rsidP="008359BD">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8359BD" w:rsidRPr="00B138F3" w:rsidRDefault="008359BD" w:rsidP="008359BD">
            <w:pPr>
              <w:widowControl w:val="0"/>
              <w:jc w:val="center"/>
              <w:rPr>
                <w:rFonts w:ascii="GHEA Grapalat" w:hAnsi="GHEA Grapalat"/>
                <w:sz w:val="16"/>
                <w:szCs w:val="16"/>
              </w:rPr>
            </w:pPr>
          </w:p>
        </w:tc>
        <w:tc>
          <w:tcPr>
            <w:tcW w:w="567" w:type="dxa"/>
            <w:vAlign w:val="center"/>
          </w:tcPr>
          <w:p w:rsidR="008359BD" w:rsidRPr="00B138F3" w:rsidRDefault="008359BD" w:rsidP="008359BD">
            <w:pPr>
              <w:widowControl w:val="0"/>
              <w:jc w:val="center"/>
              <w:rPr>
                <w:rFonts w:ascii="GHEA Grapalat" w:hAnsi="GHEA Grapalat"/>
                <w:sz w:val="16"/>
                <w:szCs w:val="16"/>
              </w:rPr>
            </w:pPr>
          </w:p>
        </w:tc>
        <w:tc>
          <w:tcPr>
            <w:tcW w:w="1003" w:type="dxa"/>
            <w:vAlign w:val="center"/>
          </w:tcPr>
          <w:p w:rsidR="00E36BB6" w:rsidRDefault="00E36BB6" w:rsidP="008359BD">
            <w:pPr>
              <w:spacing w:line="720" w:lineRule="auto"/>
              <w:jc w:val="center"/>
              <w:rPr>
                <w:rFonts w:ascii="GHEA Grapalat" w:hAnsi="GHEA Grapalat" w:cs="Calibri"/>
                <w:bCs/>
                <w:sz w:val="20"/>
                <w:szCs w:val="20"/>
              </w:rPr>
            </w:pPr>
          </w:p>
          <w:p w:rsidR="008359BD" w:rsidRPr="00BB2FF1" w:rsidRDefault="008359BD" w:rsidP="008359BD">
            <w:pPr>
              <w:spacing w:line="720" w:lineRule="auto"/>
              <w:jc w:val="center"/>
              <w:rPr>
                <w:rFonts w:ascii="GHEA Grapalat" w:hAnsi="GHEA Grapalat" w:cs="Calibri"/>
                <w:bCs/>
                <w:sz w:val="20"/>
                <w:szCs w:val="20"/>
              </w:rPr>
            </w:pPr>
            <w:r>
              <w:rPr>
                <w:rFonts w:ascii="GHEA Grapalat" w:hAnsi="GHEA Grapalat" w:cs="Calibri"/>
                <w:bCs/>
                <w:sz w:val="20"/>
                <w:szCs w:val="20"/>
              </w:rPr>
              <w:t>302,0</w:t>
            </w:r>
          </w:p>
        </w:tc>
        <w:tc>
          <w:tcPr>
            <w:tcW w:w="680" w:type="dxa"/>
            <w:vMerge/>
            <w:textDirection w:val="btLr"/>
            <w:vAlign w:val="center"/>
          </w:tcPr>
          <w:p w:rsidR="008359BD" w:rsidRPr="00B138F3" w:rsidRDefault="008359BD" w:rsidP="008359BD">
            <w:pPr>
              <w:widowControl w:val="0"/>
              <w:ind w:left="-108" w:right="-108"/>
              <w:jc w:val="center"/>
              <w:rPr>
                <w:rFonts w:ascii="GHEA Grapalat" w:hAnsi="GHEA Grapalat"/>
                <w:sz w:val="16"/>
                <w:szCs w:val="16"/>
              </w:rPr>
            </w:pPr>
          </w:p>
        </w:tc>
        <w:tc>
          <w:tcPr>
            <w:tcW w:w="880" w:type="dxa"/>
            <w:vAlign w:val="center"/>
          </w:tcPr>
          <w:p w:rsidR="008359BD" w:rsidRPr="00B138F3" w:rsidRDefault="008359BD" w:rsidP="008359BD">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extDirection w:val="btLr"/>
            <w:vAlign w:val="center"/>
          </w:tcPr>
          <w:p w:rsidR="008359BD" w:rsidRPr="00B138F3" w:rsidRDefault="008359BD" w:rsidP="008359BD">
            <w:pPr>
              <w:widowControl w:val="0"/>
              <w:ind w:left="-132" w:right="-129"/>
              <w:jc w:val="center"/>
              <w:rPr>
                <w:rFonts w:ascii="GHEA Grapalat" w:hAnsi="GHEA Grapalat"/>
                <w:sz w:val="16"/>
                <w:szCs w:val="16"/>
              </w:rPr>
            </w:pPr>
          </w:p>
        </w:tc>
      </w:tr>
      <w:tr w:rsidR="008359BD" w:rsidRPr="00B138F3" w:rsidTr="00EF4F22">
        <w:trPr>
          <w:cantSplit/>
          <w:trHeight w:val="1134"/>
          <w:jc w:val="center"/>
        </w:trPr>
        <w:tc>
          <w:tcPr>
            <w:tcW w:w="846" w:type="dxa"/>
            <w:vAlign w:val="center"/>
          </w:tcPr>
          <w:p w:rsidR="008359BD" w:rsidRDefault="008359BD" w:rsidP="008359BD">
            <w:pPr>
              <w:widowControl w:val="0"/>
              <w:jc w:val="center"/>
              <w:rPr>
                <w:rFonts w:ascii="GHEA Grapalat" w:hAnsi="GHEA Grapalat"/>
                <w:sz w:val="16"/>
                <w:szCs w:val="16"/>
              </w:rPr>
            </w:pPr>
            <w:r>
              <w:rPr>
                <w:rFonts w:ascii="GHEA Grapalat" w:hAnsi="GHEA Grapalat"/>
                <w:sz w:val="16"/>
                <w:szCs w:val="16"/>
              </w:rPr>
              <w:lastRenderedPageBreak/>
              <w:t>14</w:t>
            </w:r>
          </w:p>
        </w:tc>
        <w:tc>
          <w:tcPr>
            <w:tcW w:w="1447" w:type="dxa"/>
            <w:vAlign w:val="center"/>
          </w:tcPr>
          <w:p w:rsidR="008359BD" w:rsidRPr="004746A1" w:rsidRDefault="008359BD" w:rsidP="008359BD">
            <w:pPr>
              <w:jc w:val="center"/>
              <w:rPr>
                <w:rFonts w:ascii="GHEA Grapalat" w:hAnsi="GHEA Grapalat" w:cs="Calibri"/>
                <w:sz w:val="20"/>
                <w:szCs w:val="20"/>
              </w:rPr>
            </w:pPr>
            <w:r w:rsidRPr="004746A1">
              <w:rPr>
                <w:rFonts w:ascii="GHEA Grapalat" w:hAnsi="GHEA Grapalat" w:cs="Calibri"/>
                <w:sz w:val="20"/>
                <w:szCs w:val="20"/>
              </w:rPr>
              <w:t>15541200</w:t>
            </w:r>
          </w:p>
        </w:tc>
        <w:tc>
          <w:tcPr>
            <w:tcW w:w="1417" w:type="dxa"/>
            <w:vAlign w:val="center"/>
          </w:tcPr>
          <w:p w:rsidR="008359BD" w:rsidRPr="00C8490B" w:rsidRDefault="008359BD" w:rsidP="008359BD">
            <w:pPr>
              <w:jc w:val="center"/>
              <w:rPr>
                <w:rFonts w:ascii="GHEA Grapalat" w:hAnsi="GHEA Grapalat"/>
                <w:sz w:val="20"/>
                <w:szCs w:val="20"/>
              </w:rPr>
            </w:pPr>
            <w:r w:rsidRPr="00C8490B">
              <w:rPr>
                <w:rFonts w:ascii="GHEA Grapalat" w:hAnsi="GHEA Grapalat"/>
                <w:sz w:val="20"/>
                <w:szCs w:val="20"/>
              </w:rPr>
              <w:t>Сыр</w:t>
            </w:r>
          </w:p>
        </w:tc>
        <w:tc>
          <w:tcPr>
            <w:tcW w:w="567" w:type="dxa"/>
            <w:vAlign w:val="center"/>
          </w:tcPr>
          <w:p w:rsidR="008359BD" w:rsidRPr="000107AC" w:rsidRDefault="008359BD" w:rsidP="008359BD">
            <w:pPr>
              <w:widowControl w:val="0"/>
              <w:jc w:val="center"/>
              <w:rPr>
                <w:rFonts w:ascii="GHEA Grapalat" w:hAnsi="GHEA Grapalat"/>
                <w:sz w:val="16"/>
                <w:szCs w:val="16"/>
              </w:rPr>
            </w:pPr>
          </w:p>
        </w:tc>
        <w:tc>
          <w:tcPr>
            <w:tcW w:w="5528" w:type="dxa"/>
            <w:vAlign w:val="center"/>
          </w:tcPr>
          <w:p w:rsidR="008359BD" w:rsidRPr="00AA2796" w:rsidRDefault="008359BD" w:rsidP="008359BD">
            <w:pPr>
              <w:rPr>
                <w:rFonts w:ascii="GHEA Grapalat" w:hAnsi="GHEA Grapalat"/>
                <w:sz w:val="16"/>
                <w:szCs w:val="16"/>
              </w:rPr>
            </w:pPr>
            <w:r w:rsidRPr="00AA2796">
              <w:rPr>
                <w:rFonts w:ascii="GHEA Grapalat" w:hAnsi="GHEA Grapalat"/>
                <w:sz w:val="16"/>
                <w:szCs w:val="16"/>
              </w:rPr>
              <w:t>Сыр твердый, из коровьего молока, от белого до светло-желтого, разных размеров, с конскими глазками. При жирности 36-40% срок хранения не менее 90%. Доставка только терморегулируемым транспортом. Наличие документов ветеринарной лаборатории обязательно. «О безопасности молока и молочных продуктов» (ТК ТС 033/2013), принятый Решением Совета Евразийской экономической комиссии от 9 октября 2013 г. № 67. Безопасность, упаковка և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пищевые продукты. Статья 9 Закона РА« О безопасности пищевых продуктов », принятого Решением Комиссии Таможенного союза от 16 августа 2011 г. № 769 о маркировке (ТК ТС 022/2011).</w:t>
            </w:r>
          </w:p>
        </w:tc>
        <w:tc>
          <w:tcPr>
            <w:tcW w:w="709" w:type="dxa"/>
            <w:vAlign w:val="center"/>
          </w:tcPr>
          <w:p w:rsidR="008359BD" w:rsidRPr="00EF4F22" w:rsidRDefault="008359BD" w:rsidP="008359BD">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8359BD" w:rsidRPr="00B138F3" w:rsidRDefault="008359BD" w:rsidP="008359BD">
            <w:pPr>
              <w:widowControl w:val="0"/>
              <w:jc w:val="center"/>
              <w:rPr>
                <w:rFonts w:ascii="GHEA Grapalat" w:hAnsi="GHEA Grapalat"/>
                <w:sz w:val="16"/>
                <w:szCs w:val="16"/>
              </w:rPr>
            </w:pPr>
          </w:p>
        </w:tc>
        <w:tc>
          <w:tcPr>
            <w:tcW w:w="567" w:type="dxa"/>
            <w:vAlign w:val="center"/>
          </w:tcPr>
          <w:p w:rsidR="008359BD" w:rsidRPr="00B138F3" w:rsidRDefault="008359BD" w:rsidP="008359BD">
            <w:pPr>
              <w:widowControl w:val="0"/>
              <w:jc w:val="center"/>
              <w:rPr>
                <w:rFonts w:ascii="GHEA Grapalat" w:hAnsi="GHEA Grapalat"/>
                <w:sz w:val="16"/>
                <w:szCs w:val="16"/>
              </w:rPr>
            </w:pPr>
          </w:p>
        </w:tc>
        <w:tc>
          <w:tcPr>
            <w:tcW w:w="1003" w:type="dxa"/>
            <w:vAlign w:val="center"/>
          </w:tcPr>
          <w:p w:rsidR="00E36BB6" w:rsidRDefault="00E36BB6" w:rsidP="008359BD">
            <w:pPr>
              <w:spacing w:line="720" w:lineRule="auto"/>
              <w:jc w:val="center"/>
              <w:rPr>
                <w:rFonts w:ascii="GHEA Grapalat" w:hAnsi="GHEA Grapalat" w:cs="Calibri"/>
                <w:bCs/>
                <w:sz w:val="20"/>
                <w:szCs w:val="20"/>
              </w:rPr>
            </w:pPr>
          </w:p>
          <w:p w:rsidR="008359BD" w:rsidRPr="00BB2FF1" w:rsidRDefault="008359BD" w:rsidP="008359BD">
            <w:pPr>
              <w:spacing w:line="720" w:lineRule="auto"/>
              <w:jc w:val="center"/>
              <w:rPr>
                <w:rFonts w:ascii="GHEA Grapalat" w:hAnsi="GHEA Grapalat" w:cs="Calibri"/>
                <w:bCs/>
                <w:sz w:val="20"/>
                <w:szCs w:val="20"/>
              </w:rPr>
            </w:pPr>
            <w:bookmarkStart w:id="4" w:name="_GoBack"/>
            <w:bookmarkEnd w:id="4"/>
            <w:r>
              <w:rPr>
                <w:rFonts w:ascii="GHEA Grapalat" w:hAnsi="GHEA Grapalat" w:cs="Calibri"/>
                <w:bCs/>
                <w:sz w:val="20"/>
                <w:szCs w:val="20"/>
              </w:rPr>
              <w:t>340,0</w:t>
            </w:r>
          </w:p>
        </w:tc>
        <w:tc>
          <w:tcPr>
            <w:tcW w:w="680" w:type="dxa"/>
            <w:vMerge/>
            <w:textDirection w:val="btLr"/>
            <w:vAlign w:val="center"/>
          </w:tcPr>
          <w:p w:rsidR="008359BD" w:rsidRPr="00B138F3" w:rsidRDefault="008359BD" w:rsidP="008359BD">
            <w:pPr>
              <w:widowControl w:val="0"/>
              <w:ind w:left="-108" w:right="-108"/>
              <w:jc w:val="center"/>
              <w:rPr>
                <w:rFonts w:ascii="GHEA Grapalat" w:hAnsi="GHEA Grapalat"/>
                <w:sz w:val="16"/>
                <w:szCs w:val="16"/>
              </w:rPr>
            </w:pPr>
          </w:p>
        </w:tc>
        <w:tc>
          <w:tcPr>
            <w:tcW w:w="880" w:type="dxa"/>
            <w:vAlign w:val="center"/>
          </w:tcPr>
          <w:p w:rsidR="008359BD" w:rsidRPr="00B138F3" w:rsidRDefault="008359BD" w:rsidP="008359BD">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extDirection w:val="btLr"/>
            <w:vAlign w:val="center"/>
          </w:tcPr>
          <w:p w:rsidR="008359BD" w:rsidRPr="00B138F3" w:rsidRDefault="008359BD" w:rsidP="008359BD">
            <w:pPr>
              <w:widowControl w:val="0"/>
              <w:ind w:left="-132" w:right="-129"/>
              <w:jc w:val="center"/>
              <w:rPr>
                <w:rFonts w:ascii="GHEA Grapalat" w:hAnsi="GHEA Grapalat"/>
                <w:sz w:val="16"/>
                <w:szCs w:val="16"/>
              </w:rPr>
            </w:pPr>
          </w:p>
        </w:tc>
      </w:tr>
      <w:tr w:rsidR="008359BD" w:rsidRPr="00B138F3" w:rsidTr="00EF4F22">
        <w:trPr>
          <w:cantSplit/>
          <w:trHeight w:val="1134"/>
          <w:jc w:val="center"/>
        </w:trPr>
        <w:tc>
          <w:tcPr>
            <w:tcW w:w="846" w:type="dxa"/>
            <w:vAlign w:val="center"/>
          </w:tcPr>
          <w:p w:rsidR="008359BD" w:rsidRDefault="008359BD" w:rsidP="008359BD">
            <w:pPr>
              <w:widowControl w:val="0"/>
              <w:jc w:val="center"/>
              <w:rPr>
                <w:rFonts w:ascii="GHEA Grapalat" w:hAnsi="GHEA Grapalat"/>
                <w:sz w:val="16"/>
                <w:szCs w:val="16"/>
              </w:rPr>
            </w:pPr>
            <w:r>
              <w:rPr>
                <w:rFonts w:ascii="GHEA Grapalat" w:hAnsi="GHEA Grapalat"/>
                <w:sz w:val="16"/>
                <w:szCs w:val="16"/>
              </w:rPr>
              <w:lastRenderedPageBreak/>
              <w:t>15</w:t>
            </w:r>
          </w:p>
        </w:tc>
        <w:tc>
          <w:tcPr>
            <w:tcW w:w="1447" w:type="dxa"/>
            <w:vAlign w:val="center"/>
          </w:tcPr>
          <w:p w:rsidR="008359BD" w:rsidRPr="004746A1" w:rsidRDefault="008359BD" w:rsidP="008359BD">
            <w:pPr>
              <w:jc w:val="center"/>
              <w:rPr>
                <w:rFonts w:ascii="GHEA Grapalat" w:hAnsi="GHEA Grapalat" w:cs="Calibri"/>
                <w:sz w:val="20"/>
                <w:szCs w:val="20"/>
              </w:rPr>
            </w:pPr>
            <w:r w:rsidRPr="004746A1">
              <w:rPr>
                <w:rFonts w:ascii="GHEA Grapalat" w:hAnsi="GHEA Grapalat" w:cs="Calibri"/>
                <w:sz w:val="20"/>
                <w:szCs w:val="20"/>
              </w:rPr>
              <w:t>15616000</w:t>
            </w:r>
          </w:p>
        </w:tc>
        <w:tc>
          <w:tcPr>
            <w:tcW w:w="1417" w:type="dxa"/>
            <w:vAlign w:val="center"/>
          </w:tcPr>
          <w:p w:rsidR="008359BD" w:rsidRPr="00C8490B" w:rsidRDefault="008359BD" w:rsidP="008359BD">
            <w:pPr>
              <w:jc w:val="center"/>
              <w:rPr>
                <w:rFonts w:ascii="GHEA Grapalat" w:hAnsi="GHEA Grapalat"/>
                <w:sz w:val="20"/>
                <w:szCs w:val="20"/>
              </w:rPr>
            </w:pPr>
            <w:r w:rsidRPr="00C8490B">
              <w:rPr>
                <w:rFonts w:ascii="GHEA Grapalat" w:hAnsi="GHEA Grapalat"/>
                <w:sz w:val="20"/>
                <w:szCs w:val="20"/>
              </w:rPr>
              <w:t>Греч</w:t>
            </w:r>
            <w:r w:rsidRPr="00C8490B">
              <w:rPr>
                <w:rFonts w:ascii="GHEA Grapalat" w:hAnsi="GHEA Grapalat"/>
                <w:sz w:val="20"/>
                <w:szCs w:val="20"/>
                <w:lang w:val="en-US"/>
              </w:rPr>
              <w:t>к</w:t>
            </w:r>
            <w:r w:rsidRPr="00C8490B">
              <w:rPr>
                <w:rFonts w:ascii="GHEA Grapalat" w:hAnsi="GHEA Grapalat"/>
                <w:sz w:val="20"/>
                <w:szCs w:val="20"/>
              </w:rPr>
              <w:t>а</w:t>
            </w:r>
          </w:p>
        </w:tc>
        <w:tc>
          <w:tcPr>
            <w:tcW w:w="567" w:type="dxa"/>
            <w:vAlign w:val="center"/>
          </w:tcPr>
          <w:p w:rsidR="008359BD" w:rsidRPr="000107AC" w:rsidRDefault="008359BD" w:rsidP="008359BD">
            <w:pPr>
              <w:widowControl w:val="0"/>
              <w:jc w:val="center"/>
              <w:rPr>
                <w:rFonts w:ascii="GHEA Grapalat" w:hAnsi="GHEA Grapalat"/>
                <w:sz w:val="16"/>
                <w:szCs w:val="16"/>
              </w:rPr>
            </w:pPr>
          </w:p>
        </w:tc>
        <w:tc>
          <w:tcPr>
            <w:tcW w:w="5528" w:type="dxa"/>
            <w:vAlign w:val="center"/>
          </w:tcPr>
          <w:p w:rsidR="008359BD" w:rsidRPr="00AA2796" w:rsidRDefault="008359BD" w:rsidP="008359BD">
            <w:pPr>
              <w:widowControl w:val="0"/>
              <w:rPr>
                <w:rFonts w:ascii="GHEA Grapalat" w:hAnsi="GHEA Grapalat"/>
                <w:sz w:val="16"/>
                <w:szCs w:val="16"/>
              </w:rPr>
            </w:pPr>
            <w:r w:rsidRPr="00AA2796">
              <w:rPr>
                <w:rFonts w:ascii="GHEA Grapalat" w:hAnsi="GHEA Grapalat"/>
                <w:sz w:val="16"/>
                <w:szCs w:val="16"/>
              </w:rPr>
              <w:t>Гречка сорт I, влажность не более 14,0%, зерна не менее 97,5%. Срок годности не менее 60%. Соответствует Решению Комиссии Таможенного союза от 9 декабря 2011 г. № 874 «О зерновой безопасности» (ТС ТС 015/2011). Безопасность, упаковка և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пищевые продукты. Статья 9 Закона РА« О безопасности пищевых продуктов », принятого Решением Комиссии Таможенного союза от 16 августа 2011 г. № 769 о маркировке (ТК ТС 022/2011).</w:t>
            </w:r>
          </w:p>
        </w:tc>
        <w:tc>
          <w:tcPr>
            <w:tcW w:w="709" w:type="dxa"/>
            <w:vAlign w:val="center"/>
          </w:tcPr>
          <w:p w:rsidR="008359BD" w:rsidRPr="00EF4F22" w:rsidRDefault="008359BD" w:rsidP="008359BD">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8359BD" w:rsidRPr="00B138F3" w:rsidRDefault="008359BD" w:rsidP="008359BD">
            <w:pPr>
              <w:widowControl w:val="0"/>
              <w:jc w:val="center"/>
              <w:rPr>
                <w:rFonts w:ascii="GHEA Grapalat" w:hAnsi="GHEA Grapalat"/>
                <w:sz w:val="16"/>
                <w:szCs w:val="16"/>
              </w:rPr>
            </w:pPr>
          </w:p>
        </w:tc>
        <w:tc>
          <w:tcPr>
            <w:tcW w:w="567" w:type="dxa"/>
            <w:vAlign w:val="center"/>
          </w:tcPr>
          <w:p w:rsidR="008359BD" w:rsidRPr="00B138F3" w:rsidRDefault="008359BD" w:rsidP="008359BD">
            <w:pPr>
              <w:widowControl w:val="0"/>
              <w:jc w:val="center"/>
              <w:rPr>
                <w:rFonts w:ascii="GHEA Grapalat" w:hAnsi="GHEA Grapalat"/>
                <w:sz w:val="16"/>
                <w:szCs w:val="16"/>
              </w:rPr>
            </w:pPr>
          </w:p>
        </w:tc>
        <w:tc>
          <w:tcPr>
            <w:tcW w:w="1003" w:type="dxa"/>
            <w:vAlign w:val="center"/>
          </w:tcPr>
          <w:p w:rsidR="008359BD" w:rsidRDefault="008359BD" w:rsidP="008359BD">
            <w:pPr>
              <w:spacing w:line="720" w:lineRule="auto"/>
              <w:jc w:val="center"/>
              <w:rPr>
                <w:rFonts w:ascii="GHEA Grapalat" w:hAnsi="GHEA Grapalat" w:cs="Calibri"/>
                <w:bCs/>
                <w:sz w:val="20"/>
                <w:szCs w:val="20"/>
              </w:rPr>
            </w:pPr>
          </w:p>
          <w:p w:rsidR="008359BD" w:rsidRPr="00BB2FF1" w:rsidRDefault="008359BD" w:rsidP="008359BD">
            <w:pPr>
              <w:spacing w:line="720" w:lineRule="auto"/>
              <w:jc w:val="center"/>
              <w:rPr>
                <w:rFonts w:ascii="GHEA Grapalat" w:hAnsi="GHEA Grapalat" w:cs="Calibri"/>
                <w:bCs/>
                <w:sz w:val="20"/>
                <w:szCs w:val="20"/>
              </w:rPr>
            </w:pPr>
            <w:r>
              <w:rPr>
                <w:rFonts w:ascii="GHEA Grapalat" w:hAnsi="GHEA Grapalat" w:cs="Calibri"/>
                <w:bCs/>
                <w:sz w:val="20"/>
                <w:szCs w:val="20"/>
              </w:rPr>
              <w:t>380,0</w:t>
            </w:r>
          </w:p>
        </w:tc>
        <w:tc>
          <w:tcPr>
            <w:tcW w:w="680" w:type="dxa"/>
            <w:vMerge w:val="restart"/>
            <w:textDirection w:val="btLr"/>
            <w:vAlign w:val="center"/>
          </w:tcPr>
          <w:p w:rsidR="008359BD" w:rsidRPr="00B138F3" w:rsidRDefault="008359BD" w:rsidP="008359BD">
            <w:pPr>
              <w:ind w:left="113" w:right="113"/>
              <w:jc w:val="center"/>
              <w:rPr>
                <w:rFonts w:ascii="GHEA Grapalat" w:hAnsi="GHEA Grapalat"/>
                <w:sz w:val="16"/>
                <w:szCs w:val="16"/>
              </w:rPr>
            </w:pPr>
            <w:r w:rsidRPr="00A12C1D">
              <w:rPr>
                <w:rFonts w:ascii="GHEA Grapalat" w:hAnsi="GHEA Grapalat"/>
                <w:i/>
                <w:sz w:val="20"/>
                <w:szCs w:val="20"/>
                <w:lang w:val="hy-AM"/>
              </w:rPr>
              <w:t>ШР г.Гюмри ул.М.Мкртчян 47,</w:t>
            </w:r>
          </w:p>
        </w:tc>
        <w:tc>
          <w:tcPr>
            <w:tcW w:w="880" w:type="dxa"/>
            <w:vAlign w:val="center"/>
          </w:tcPr>
          <w:p w:rsidR="008359BD" w:rsidRPr="00B138F3" w:rsidRDefault="008359BD" w:rsidP="008359BD">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extDirection w:val="btLr"/>
            <w:vAlign w:val="center"/>
          </w:tcPr>
          <w:p w:rsidR="008359BD" w:rsidRPr="00B138F3" w:rsidRDefault="008359BD" w:rsidP="008359BD">
            <w:pPr>
              <w:widowControl w:val="0"/>
              <w:ind w:left="-132" w:right="-129"/>
              <w:jc w:val="center"/>
              <w:rPr>
                <w:rFonts w:ascii="GHEA Grapalat" w:hAnsi="GHEA Grapalat"/>
                <w:sz w:val="16"/>
                <w:szCs w:val="16"/>
              </w:rPr>
            </w:pPr>
          </w:p>
        </w:tc>
      </w:tr>
      <w:tr w:rsidR="008359BD" w:rsidRPr="00B138F3" w:rsidTr="00EF4F22">
        <w:trPr>
          <w:trHeight w:val="445"/>
          <w:jc w:val="center"/>
        </w:trPr>
        <w:tc>
          <w:tcPr>
            <w:tcW w:w="846" w:type="dxa"/>
            <w:vAlign w:val="center"/>
          </w:tcPr>
          <w:p w:rsidR="008359BD" w:rsidRDefault="008359BD" w:rsidP="008359BD">
            <w:pPr>
              <w:widowControl w:val="0"/>
              <w:jc w:val="center"/>
              <w:rPr>
                <w:rFonts w:ascii="GHEA Grapalat" w:hAnsi="GHEA Grapalat"/>
                <w:sz w:val="16"/>
                <w:szCs w:val="16"/>
              </w:rPr>
            </w:pPr>
            <w:r>
              <w:rPr>
                <w:rFonts w:ascii="GHEA Grapalat" w:hAnsi="GHEA Grapalat"/>
                <w:sz w:val="16"/>
                <w:szCs w:val="16"/>
              </w:rPr>
              <w:t>16</w:t>
            </w:r>
          </w:p>
        </w:tc>
        <w:tc>
          <w:tcPr>
            <w:tcW w:w="1447" w:type="dxa"/>
            <w:vAlign w:val="center"/>
          </w:tcPr>
          <w:p w:rsidR="008359BD" w:rsidRPr="00FA6221" w:rsidRDefault="008359BD" w:rsidP="008359BD">
            <w:pPr>
              <w:widowControl w:val="0"/>
              <w:jc w:val="center"/>
              <w:rPr>
                <w:rFonts w:ascii="GHEA Grapalat" w:hAnsi="GHEA Grapalat"/>
                <w:sz w:val="20"/>
                <w:szCs w:val="20"/>
              </w:rPr>
            </w:pPr>
            <w:r w:rsidRPr="00FA6221">
              <w:rPr>
                <w:rFonts w:ascii="GHEA Grapalat" w:hAnsi="GHEA Grapalat"/>
                <w:sz w:val="20"/>
                <w:szCs w:val="20"/>
              </w:rPr>
              <w:t>15551600</w:t>
            </w:r>
          </w:p>
        </w:tc>
        <w:tc>
          <w:tcPr>
            <w:tcW w:w="1417" w:type="dxa"/>
            <w:vAlign w:val="center"/>
          </w:tcPr>
          <w:p w:rsidR="008359BD" w:rsidRPr="00FA6221" w:rsidRDefault="008359BD" w:rsidP="008359BD">
            <w:pPr>
              <w:widowControl w:val="0"/>
              <w:jc w:val="center"/>
              <w:rPr>
                <w:rFonts w:ascii="GHEA Grapalat" w:hAnsi="GHEA Grapalat"/>
                <w:sz w:val="18"/>
                <w:szCs w:val="18"/>
              </w:rPr>
            </w:pPr>
            <w:r w:rsidRPr="00FA6221">
              <w:rPr>
                <w:rFonts w:ascii="GHEA Grapalat" w:hAnsi="GHEA Grapalat"/>
                <w:sz w:val="18"/>
                <w:szCs w:val="18"/>
              </w:rPr>
              <w:t>Мацун</w:t>
            </w:r>
          </w:p>
        </w:tc>
        <w:tc>
          <w:tcPr>
            <w:tcW w:w="567" w:type="dxa"/>
            <w:vAlign w:val="center"/>
          </w:tcPr>
          <w:p w:rsidR="008359BD" w:rsidRPr="00B138F3" w:rsidRDefault="008359BD" w:rsidP="008359BD">
            <w:pPr>
              <w:widowControl w:val="0"/>
              <w:jc w:val="center"/>
              <w:rPr>
                <w:rFonts w:ascii="GHEA Grapalat" w:hAnsi="GHEA Grapalat"/>
                <w:sz w:val="16"/>
                <w:szCs w:val="16"/>
              </w:rPr>
            </w:pPr>
          </w:p>
        </w:tc>
        <w:tc>
          <w:tcPr>
            <w:tcW w:w="5528" w:type="dxa"/>
            <w:vAlign w:val="center"/>
          </w:tcPr>
          <w:p w:rsidR="008359BD" w:rsidRPr="00AA2796" w:rsidRDefault="008359BD" w:rsidP="008359B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8"/>
                <w:szCs w:val="18"/>
                <w:lang w:bidi="ar-SA"/>
              </w:rPr>
            </w:pPr>
            <w:r w:rsidRPr="001D29BA">
              <w:rPr>
                <w:rFonts w:ascii="GHEA Grapalat" w:hAnsi="GHEA Grapalat" w:cs="Courier New"/>
                <w:b/>
                <w:color w:val="202124"/>
                <w:sz w:val="18"/>
                <w:szCs w:val="18"/>
                <w:u w:val="single"/>
                <w:lang w:bidi="ar-SA"/>
              </w:rPr>
              <w:t xml:space="preserve">Из свежего коровьего молока жирностью не менее 3%, </w:t>
            </w:r>
            <w:r w:rsidRPr="00AA2796">
              <w:rPr>
                <w:rFonts w:ascii="GHEA Grapalat" w:hAnsi="GHEA Grapalat" w:cs="Courier New"/>
                <w:color w:val="202124"/>
                <w:sz w:val="18"/>
                <w:szCs w:val="18"/>
                <w:lang w:bidi="ar-SA"/>
              </w:rPr>
              <w:t>кислотностью 65-1000Т, безопасностью и маркировкой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продукции», утвержденный Постановлением № 1925 от 21 декабря.</w:t>
            </w:r>
          </w:p>
          <w:p w:rsidR="008359BD" w:rsidRPr="00AA2796" w:rsidRDefault="008359BD" w:rsidP="008359BD">
            <w:pPr>
              <w:widowControl w:val="0"/>
              <w:jc w:val="center"/>
              <w:rPr>
                <w:rFonts w:ascii="GHEA Grapalat" w:hAnsi="GHEA Grapalat"/>
                <w:sz w:val="18"/>
                <w:szCs w:val="18"/>
              </w:rPr>
            </w:pPr>
          </w:p>
        </w:tc>
        <w:tc>
          <w:tcPr>
            <w:tcW w:w="709" w:type="dxa"/>
            <w:vAlign w:val="center"/>
          </w:tcPr>
          <w:p w:rsidR="008359BD" w:rsidRPr="00EF4F22" w:rsidRDefault="008359BD" w:rsidP="008359BD">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8359BD" w:rsidRPr="00B138F3" w:rsidRDefault="008359BD" w:rsidP="008359BD">
            <w:pPr>
              <w:widowControl w:val="0"/>
              <w:jc w:val="center"/>
              <w:rPr>
                <w:rFonts w:ascii="GHEA Grapalat" w:hAnsi="GHEA Grapalat"/>
                <w:sz w:val="16"/>
                <w:szCs w:val="16"/>
              </w:rPr>
            </w:pPr>
          </w:p>
        </w:tc>
        <w:tc>
          <w:tcPr>
            <w:tcW w:w="567" w:type="dxa"/>
            <w:vAlign w:val="center"/>
          </w:tcPr>
          <w:p w:rsidR="008359BD" w:rsidRPr="00B138F3" w:rsidRDefault="008359BD" w:rsidP="008359BD">
            <w:pPr>
              <w:widowControl w:val="0"/>
              <w:jc w:val="center"/>
              <w:rPr>
                <w:rFonts w:ascii="GHEA Grapalat" w:hAnsi="GHEA Grapalat"/>
                <w:sz w:val="16"/>
                <w:szCs w:val="16"/>
              </w:rPr>
            </w:pPr>
          </w:p>
        </w:tc>
        <w:tc>
          <w:tcPr>
            <w:tcW w:w="1003" w:type="dxa"/>
            <w:vAlign w:val="center"/>
          </w:tcPr>
          <w:p w:rsidR="008359BD" w:rsidRDefault="008359BD" w:rsidP="008359BD">
            <w:pPr>
              <w:spacing w:line="720" w:lineRule="auto"/>
              <w:jc w:val="center"/>
              <w:rPr>
                <w:rFonts w:ascii="GHEA Grapalat" w:hAnsi="GHEA Grapalat" w:cs="Calibri"/>
                <w:bCs/>
                <w:sz w:val="20"/>
                <w:szCs w:val="20"/>
              </w:rPr>
            </w:pPr>
          </w:p>
          <w:p w:rsidR="008359BD" w:rsidRPr="00BB2FF1" w:rsidRDefault="008359BD" w:rsidP="008359BD">
            <w:pPr>
              <w:spacing w:line="720" w:lineRule="auto"/>
              <w:jc w:val="center"/>
              <w:rPr>
                <w:rFonts w:ascii="GHEA Grapalat" w:hAnsi="GHEA Grapalat" w:cs="Calibri"/>
                <w:bCs/>
                <w:sz w:val="20"/>
                <w:szCs w:val="20"/>
              </w:rPr>
            </w:pPr>
            <w:r>
              <w:rPr>
                <w:rFonts w:ascii="GHEA Grapalat" w:hAnsi="GHEA Grapalat" w:cs="Calibri"/>
                <w:bCs/>
                <w:sz w:val="20"/>
                <w:szCs w:val="20"/>
              </w:rPr>
              <w:t>226,0</w:t>
            </w:r>
          </w:p>
        </w:tc>
        <w:tc>
          <w:tcPr>
            <w:tcW w:w="680" w:type="dxa"/>
            <w:vMerge/>
            <w:vAlign w:val="center"/>
          </w:tcPr>
          <w:p w:rsidR="008359BD" w:rsidRPr="00B138F3" w:rsidRDefault="008359BD" w:rsidP="008359BD">
            <w:pPr>
              <w:ind w:left="113" w:right="113"/>
              <w:jc w:val="center"/>
              <w:rPr>
                <w:rFonts w:ascii="GHEA Grapalat" w:hAnsi="GHEA Grapalat"/>
                <w:sz w:val="16"/>
                <w:szCs w:val="16"/>
              </w:rPr>
            </w:pPr>
          </w:p>
        </w:tc>
        <w:tc>
          <w:tcPr>
            <w:tcW w:w="880" w:type="dxa"/>
            <w:vAlign w:val="center"/>
          </w:tcPr>
          <w:p w:rsidR="008359BD" w:rsidRPr="00B138F3" w:rsidRDefault="008359BD" w:rsidP="008359BD">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ign w:val="center"/>
          </w:tcPr>
          <w:p w:rsidR="008359BD" w:rsidRPr="00B138F3" w:rsidRDefault="008359BD" w:rsidP="008359BD">
            <w:pPr>
              <w:rPr>
                <w:rFonts w:ascii="GHEA Grapalat" w:hAnsi="GHEA Grapalat"/>
                <w:sz w:val="16"/>
                <w:szCs w:val="16"/>
              </w:rPr>
            </w:pPr>
          </w:p>
        </w:tc>
      </w:tr>
      <w:tr w:rsidR="008359BD" w:rsidRPr="00B138F3" w:rsidTr="00EF4F22">
        <w:trPr>
          <w:trHeight w:val="445"/>
          <w:jc w:val="center"/>
        </w:trPr>
        <w:tc>
          <w:tcPr>
            <w:tcW w:w="846" w:type="dxa"/>
            <w:vAlign w:val="center"/>
          </w:tcPr>
          <w:p w:rsidR="008359BD" w:rsidRDefault="008359BD" w:rsidP="008359BD">
            <w:pPr>
              <w:widowControl w:val="0"/>
              <w:jc w:val="center"/>
              <w:rPr>
                <w:rFonts w:ascii="GHEA Grapalat" w:hAnsi="GHEA Grapalat"/>
                <w:sz w:val="16"/>
                <w:szCs w:val="16"/>
              </w:rPr>
            </w:pPr>
            <w:r>
              <w:rPr>
                <w:rFonts w:ascii="GHEA Grapalat" w:hAnsi="GHEA Grapalat"/>
                <w:sz w:val="16"/>
                <w:szCs w:val="16"/>
              </w:rPr>
              <w:t>17</w:t>
            </w:r>
          </w:p>
        </w:tc>
        <w:tc>
          <w:tcPr>
            <w:tcW w:w="1447" w:type="dxa"/>
            <w:vAlign w:val="center"/>
          </w:tcPr>
          <w:p w:rsidR="008359BD" w:rsidRPr="004746A1" w:rsidRDefault="008359BD" w:rsidP="008359BD">
            <w:pPr>
              <w:jc w:val="center"/>
              <w:rPr>
                <w:rFonts w:ascii="GHEA Grapalat" w:hAnsi="GHEA Grapalat" w:cs="Calibri"/>
                <w:color w:val="000000"/>
                <w:sz w:val="20"/>
                <w:szCs w:val="20"/>
              </w:rPr>
            </w:pPr>
            <w:r w:rsidRPr="004746A1">
              <w:rPr>
                <w:rFonts w:ascii="GHEA Grapalat" w:hAnsi="GHEA Grapalat" w:cs="Calibri"/>
                <w:color w:val="000000"/>
                <w:sz w:val="20"/>
                <w:szCs w:val="20"/>
              </w:rPr>
              <w:t>15851100</w:t>
            </w:r>
          </w:p>
        </w:tc>
        <w:tc>
          <w:tcPr>
            <w:tcW w:w="1417" w:type="dxa"/>
            <w:vAlign w:val="center"/>
          </w:tcPr>
          <w:p w:rsidR="008359BD" w:rsidRPr="00C8490B" w:rsidRDefault="008359BD" w:rsidP="008359BD">
            <w:pPr>
              <w:jc w:val="center"/>
              <w:rPr>
                <w:rFonts w:ascii="GHEA Grapalat" w:hAnsi="GHEA Grapalat"/>
                <w:sz w:val="20"/>
                <w:szCs w:val="20"/>
              </w:rPr>
            </w:pPr>
            <w:r w:rsidRPr="00C8490B">
              <w:rPr>
                <w:rFonts w:ascii="GHEA Grapalat" w:hAnsi="GHEA Grapalat"/>
                <w:sz w:val="20"/>
                <w:szCs w:val="20"/>
              </w:rPr>
              <w:t>Макаронные изделия:</w:t>
            </w:r>
          </w:p>
        </w:tc>
        <w:tc>
          <w:tcPr>
            <w:tcW w:w="567" w:type="dxa"/>
            <w:vAlign w:val="center"/>
          </w:tcPr>
          <w:p w:rsidR="008359BD" w:rsidRPr="000107AC" w:rsidRDefault="008359BD" w:rsidP="008359BD">
            <w:pPr>
              <w:widowControl w:val="0"/>
              <w:jc w:val="center"/>
              <w:rPr>
                <w:rFonts w:ascii="GHEA Grapalat" w:hAnsi="GHEA Grapalat"/>
                <w:sz w:val="16"/>
                <w:szCs w:val="16"/>
              </w:rPr>
            </w:pPr>
          </w:p>
        </w:tc>
        <w:tc>
          <w:tcPr>
            <w:tcW w:w="5528" w:type="dxa"/>
            <w:vAlign w:val="center"/>
          </w:tcPr>
          <w:p w:rsidR="008359BD" w:rsidRPr="00AA2796" w:rsidRDefault="008359BD" w:rsidP="008359BD">
            <w:pPr>
              <w:widowControl w:val="0"/>
              <w:rPr>
                <w:rFonts w:ascii="GHEA Grapalat" w:hAnsi="GHEA Grapalat"/>
                <w:sz w:val="16"/>
                <w:szCs w:val="16"/>
              </w:rPr>
            </w:pPr>
            <w:r w:rsidRPr="00AA2796">
              <w:rPr>
                <w:rFonts w:ascii="GHEA Grapalat" w:hAnsi="GHEA Grapalat"/>
                <w:sz w:val="16"/>
                <w:szCs w:val="16"/>
              </w:rPr>
              <w:t>Одноцветное, без побочного вкуса и запаха, приготовлено из пресного теста, в зависимости от сорта муки  и</w:t>
            </w:r>
            <w:r w:rsidRPr="00AA2796">
              <w:rPr>
                <w:rFonts w:ascii="GHEA Grapalat" w:hAnsi="GHEA Grapalat"/>
                <w:sz w:val="16"/>
                <w:szCs w:val="16"/>
                <w:lang w:val="hy-AM"/>
              </w:rPr>
              <w:t xml:space="preserve"> </w:t>
            </w:r>
            <w:r w:rsidRPr="00AA2796">
              <w:rPr>
                <w:rFonts w:ascii="GHEA Grapalat" w:hAnsi="GHEA Grapalat"/>
                <w:sz w:val="16"/>
                <w:szCs w:val="16"/>
              </w:rPr>
              <w:t>качества: А (из муки твердых сортов пшеницы), (из муки из мягкой стекловидной пшеницы), Б (из муки пшеничной хлебопекарной). Срок годности не менее 60%: безопасность, упаковка</w:t>
            </w:r>
            <w:r w:rsidRPr="00AA2796">
              <w:rPr>
                <w:rFonts w:ascii="GHEA Grapalat" w:hAnsi="GHEA Grapalat"/>
                <w:sz w:val="16"/>
                <w:szCs w:val="16"/>
                <w:lang w:val="hy-AM"/>
              </w:rPr>
              <w:t xml:space="preserve"> </w:t>
            </w:r>
            <w:r w:rsidRPr="00AA2796">
              <w:rPr>
                <w:rFonts w:ascii="GHEA Grapalat" w:hAnsi="GHEA Grapalat"/>
                <w:sz w:val="16"/>
                <w:szCs w:val="16"/>
              </w:rPr>
              <w:t>и</w:t>
            </w:r>
            <w:r w:rsidRPr="00AA2796">
              <w:rPr>
                <w:rFonts w:ascii="GHEA Grapalat" w:hAnsi="GHEA Grapalat"/>
                <w:sz w:val="16"/>
                <w:szCs w:val="16"/>
                <w:lang w:val="hy-AM"/>
              </w:rPr>
              <w:t xml:space="preserve"> </w:t>
            </w:r>
            <w:r w:rsidRPr="00AA2796">
              <w:rPr>
                <w:rFonts w:ascii="GHEA Grapalat" w:hAnsi="GHEA Grapalat"/>
                <w:sz w:val="16"/>
                <w:szCs w:val="16"/>
              </w:rPr>
              <w:t xml:space="preserve">маркировка в соответствии с Решением Комиссии Таможенного союза от 9 декабря 2011 г. № 880 «О безопасности пищевых продуктов» (ТС ТС 021/2011) Комиссии Таможенного союза от 9 декабря 2011 г. «Продовольственные товары в части маркировки », принятого Постановлением № 881 (ТС ТС 022/2011), Положением о безопасности упаковки (ТС ТС 005/2011), </w:t>
            </w:r>
            <w:r w:rsidRPr="00AA2796">
              <w:rPr>
                <w:rFonts w:ascii="GHEA Grapalat" w:hAnsi="GHEA Grapalat"/>
                <w:sz w:val="16"/>
                <w:szCs w:val="16"/>
              </w:rPr>
              <w:lastRenderedPageBreak/>
              <w:t>принятым Постановлением № 769 Комиссии Таможенного союза от 16 августа 2011 г « О пищевых продуктах. Безопасность »» Статья 9 Закона РА.</w:t>
            </w:r>
          </w:p>
        </w:tc>
        <w:tc>
          <w:tcPr>
            <w:tcW w:w="709" w:type="dxa"/>
            <w:vAlign w:val="center"/>
          </w:tcPr>
          <w:p w:rsidR="008359BD" w:rsidRPr="00EF4F22" w:rsidRDefault="008359BD" w:rsidP="008359BD">
            <w:pPr>
              <w:widowControl w:val="0"/>
              <w:jc w:val="center"/>
              <w:rPr>
                <w:rFonts w:ascii="GHEA Grapalat" w:hAnsi="GHEA Grapalat"/>
                <w:sz w:val="20"/>
                <w:szCs w:val="20"/>
              </w:rPr>
            </w:pPr>
            <w:r w:rsidRPr="00EF4F22">
              <w:rPr>
                <w:rFonts w:ascii="GHEA Grapalat" w:hAnsi="GHEA Grapalat"/>
                <w:sz w:val="20"/>
                <w:szCs w:val="20"/>
              </w:rPr>
              <w:lastRenderedPageBreak/>
              <w:t>кг</w:t>
            </w:r>
          </w:p>
        </w:tc>
        <w:tc>
          <w:tcPr>
            <w:tcW w:w="556" w:type="dxa"/>
            <w:vAlign w:val="center"/>
          </w:tcPr>
          <w:p w:rsidR="008359BD" w:rsidRPr="00B138F3" w:rsidRDefault="008359BD" w:rsidP="008359BD">
            <w:pPr>
              <w:widowControl w:val="0"/>
              <w:jc w:val="center"/>
              <w:rPr>
                <w:rFonts w:ascii="GHEA Grapalat" w:hAnsi="GHEA Grapalat"/>
                <w:sz w:val="16"/>
                <w:szCs w:val="16"/>
              </w:rPr>
            </w:pPr>
          </w:p>
        </w:tc>
        <w:tc>
          <w:tcPr>
            <w:tcW w:w="567" w:type="dxa"/>
            <w:vAlign w:val="center"/>
          </w:tcPr>
          <w:p w:rsidR="008359BD" w:rsidRPr="00B138F3" w:rsidRDefault="008359BD" w:rsidP="008359BD">
            <w:pPr>
              <w:widowControl w:val="0"/>
              <w:jc w:val="center"/>
              <w:rPr>
                <w:rFonts w:ascii="GHEA Grapalat" w:hAnsi="GHEA Grapalat"/>
                <w:sz w:val="16"/>
                <w:szCs w:val="16"/>
              </w:rPr>
            </w:pPr>
          </w:p>
        </w:tc>
        <w:tc>
          <w:tcPr>
            <w:tcW w:w="1003" w:type="dxa"/>
            <w:vAlign w:val="center"/>
          </w:tcPr>
          <w:p w:rsidR="008359BD" w:rsidRDefault="008359BD" w:rsidP="008359BD">
            <w:pPr>
              <w:spacing w:line="720" w:lineRule="auto"/>
              <w:jc w:val="center"/>
              <w:rPr>
                <w:rFonts w:ascii="GHEA Grapalat" w:hAnsi="GHEA Grapalat" w:cs="Calibri"/>
                <w:bCs/>
                <w:sz w:val="20"/>
                <w:szCs w:val="20"/>
              </w:rPr>
            </w:pPr>
          </w:p>
          <w:p w:rsidR="008359BD" w:rsidRPr="00BB2FF1" w:rsidRDefault="008359BD" w:rsidP="008359BD">
            <w:pPr>
              <w:spacing w:line="720" w:lineRule="auto"/>
              <w:jc w:val="center"/>
              <w:rPr>
                <w:rFonts w:ascii="GHEA Grapalat" w:hAnsi="GHEA Grapalat" w:cs="Calibri"/>
                <w:bCs/>
                <w:sz w:val="20"/>
                <w:szCs w:val="20"/>
              </w:rPr>
            </w:pPr>
            <w:r>
              <w:rPr>
                <w:rFonts w:ascii="GHEA Grapalat" w:hAnsi="GHEA Grapalat" w:cs="Calibri"/>
                <w:bCs/>
                <w:sz w:val="20"/>
                <w:szCs w:val="20"/>
              </w:rPr>
              <w:t>415,0</w:t>
            </w:r>
          </w:p>
        </w:tc>
        <w:tc>
          <w:tcPr>
            <w:tcW w:w="680" w:type="dxa"/>
            <w:vMerge/>
            <w:vAlign w:val="center"/>
          </w:tcPr>
          <w:p w:rsidR="008359BD" w:rsidRPr="00B138F3" w:rsidRDefault="008359BD" w:rsidP="008359BD">
            <w:pPr>
              <w:ind w:left="113" w:right="113"/>
              <w:jc w:val="center"/>
              <w:rPr>
                <w:rFonts w:ascii="GHEA Grapalat" w:hAnsi="GHEA Grapalat"/>
                <w:sz w:val="16"/>
                <w:szCs w:val="16"/>
              </w:rPr>
            </w:pPr>
          </w:p>
        </w:tc>
        <w:tc>
          <w:tcPr>
            <w:tcW w:w="880" w:type="dxa"/>
            <w:vAlign w:val="center"/>
          </w:tcPr>
          <w:p w:rsidR="008359BD" w:rsidRPr="00B138F3" w:rsidRDefault="008359BD" w:rsidP="008359BD">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vAlign w:val="center"/>
          </w:tcPr>
          <w:p w:rsidR="008359BD" w:rsidRPr="00B138F3" w:rsidRDefault="008359BD" w:rsidP="008359BD">
            <w:pPr>
              <w:rPr>
                <w:rFonts w:ascii="GHEA Grapalat" w:hAnsi="GHEA Grapalat"/>
                <w:sz w:val="16"/>
                <w:szCs w:val="16"/>
              </w:rPr>
            </w:pPr>
          </w:p>
        </w:tc>
      </w:tr>
      <w:tr w:rsidR="008359BD" w:rsidRPr="00B138F3" w:rsidTr="00EF4F22">
        <w:trPr>
          <w:trHeight w:val="445"/>
          <w:jc w:val="center"/>
        </w:trPr>
        <w:tc>
          <w:tcPr>
            <w:tcW w:w="846" w:type="dxa"/>
            <w:vAlign w:val="center"/>
          </w:tcPr>
          <w:p w:rsidR="008359BD" w:rsidRPr="00B138F3" w:rsidRDefault="008359BD" w:rsidP="008359BD">
            <w:pPr>
              <w:widowControl w:val="0"/>
              <w:jc w:val="center"/>
              <w:rPr>
                <w:rFonts w:ascii="GHEA Grapalat" w:hAnsi="GHEA Grapalat"/>
                <w:sz w:val="16"/>
                <w:szCs w:val="16"/>
              </w:rPr>
            </w:pPr>
            <w:r>
              <w:rPr>
                <w:rFonts w:ascii="GHEA Grapalat" w:hAnsi="GHEA Grapalat"/>
                <w:sz w:val="16"/>
                <w:szCs w:val="16"/>
              </w:rPr>
              <w:lastRenderedPageBreak/>
              <w:t>18</w:t>
            </w:r>
          </w:p>
        </w:tc>
        <w:tc>
          <w:tcPr>
            <w:tcW w:w="1447" w:type="dxa"/>
            <w:vAlign w:val="center"/>
          </w:tcPr>
          <w:p w:rsidR="008359BD" w:rsidRPr="004746A1" w:rsidRDefault="008359BD" w:rsidP="008359BD">
            <w:pPr>
              <w:jc w:val="center"/>
              <w:rPr>
                <w:rFonts w:ascii="GHEA Grapalat" w:hAnsi="GHEA Grapalat" w:cs="Calibri"/>
                <w:color w:val="000000"/>
                <w:sz w:val="20"/>
                <w:szCs w:val="20"/>
              </w:rPr>
            </w:pPr>
            <w:r w:rsidRPr="004746A1">
              <w:rPr>
                <w:rFonts w:ascii="GHEA Grapalat" w:hAnsi="GHEA Grapalat" w:cs="Calibri"/>
                <w:color w:val="000000"/>
                <w:sz w:val="20"/>
                <w:szCs w:val="20"/>
              </w:rPr>
              <w:t>15872400</w:t>
            </w:r>
          </w:p>
        </w:tc>
        <w:tc>
          <w:tcPr>
            <w:tcW w:w="1417" w:type="dxa"/>
            <w:vAlign w:val="center"/>
          </w:tcPr>
          <w:p w:rsidR="008359BD" w:rsidRPr="00C8490B" w:rsidRDefault="008359BD" w:rsidP="008359BD">
            <w:pPr>
              <w:jc w:val="center"/>
              <w:rPr>
                <w:rFonts w:ascii="GHEA Grapalat" w:hAnsi="GHEA Grapalat"/>
                <w:sz w:val="20"/>
                <w:szCs w:val="20"/>
                <w:lang w:val="en-US"/>
              </w:rPr>
            </w:pPr>
            <w:r w:rsidRPr="00C8490B">
              <w:rPr>
                <w:rFonts w:ascii="GHEA Grapalat" w:hAnsi="GHEA Grapalat"/>
                <w:sz w:val="20"/>
                <w:szCs w:val="20"/>
              </w:rPr>
              <w:t>Соль</w:t>
            </w:r>
          </w:p>
        </w:tc>
        <w:tc>
          <w:tcPr>
            <w:tcW w:w="567" w:type="dxa"/>
            <w:vAlign w:val="center"/>
          </w:tcPr>
          <w:p w:rsidR="008359BD" w:rsidRPr="000107AC" w:rsidRDefault="008359BD" w:rsidP="008359BD">
            <w:pPr>
              <w:widowControl w:val="0"/>
              <w:jc w:val="center"/>
              <w:rPr>
                <w:rFonts w:ascii="GHEA Grapalat" w:hAnsi="GHEA Grapalat"/>
                <w:sz w:val="16"/>
                <w:szCs w:val="16"/>
              </w:rPr>
            </w:pPr>
          </w:p>
        </w:tc>
        <w:tc>
          <w:tcPr>
            <w:tcW w:w="5528" w:type="dxa"/>
            <w:vAlign w:val="center"/>
          </w:tcPr>
          <w:p w:rsidR="008359BD" w:rsidRPr="00AA2796" w:rsidRDefault="008359BD" w:rsidP="008359BD">
            <w:pPr>
              <w:rPr>
                <w:rFonts w:ascii="GHEA Grapalat" w:hAnsi="GHEA Grapalat"/>
                <w:sz w:val="16"/>
                <w:szCs w:val="16"/>
              </w:rPr>
            </w:pPr>
            <w:r w:rsidRPr="00AA2796">
              <w:rPr>
                <w:rFonts w:ascii="GHEA Grapalat" w:hAnsi="GHEA Grapalat"/>
                <w:sz w:val="16"/>
                <w:szCs w:val="16"/>
              </w:rPr>
              <w:t>Соль мелкая качественная, йодированная. Срок годности: не менее 12 месяцев со дня изготовления. Безопасность, упаковка և Маркировка в соответствии с решением Комиссии Таможенного союза от 9 декабря 2011 г. № 880 «О безопасности пищевых продуктов» (ТК ТС 021/2011), решением Комиссии Таможенного союза № 881 от 9 декабря 2011 г. «Продукты питания: продукты питания. Статья 9 Закона РА« О безопасности пищевых продуктов », принятого Решением Комиссии Таможенного союза № 769 от 16 августа 2011 г. (CU 005/2011).</w:t>
            </w:r>
          </w:p>
        </w:tc>
        <w:tc>
          <w:tcPr>
            <w:tcW w:w="709" w:type="dxa"/>
            <w:vAlign w:val="center"/>
          </w:tcPr>
          <w:p w:rsidR="008359BD" w:rsidRPr="00EF4F22" w:rsidRDefault="008359BD" w:rsidP="008359BD">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8359BD" w:rsidRPr="00B138F3" w:rsidRDefault="008359BD" w:rsidP="008359BD">
            <w:pPr>
              <w:widowControl w:val="0"/>
              <w:jc w:val="center"/>
              <w:rPr>
                <w:rFonts w:ascii="GHEA Grapalat" w:hAnsi="GHEA Grapalat"/>
                <w:sz w:val="16"/>
                <w:szCs w:val="16"/>
              </w:rPr>
            </w:pPr>
          </w:p>
        </w:tc>
        <w:tc>
          <w:tcPr>
            <w:tcW w:w="567" w:type="dxa"/>
            <w:vAlign w:val="center"/>
          </w:tcPr>
          <w:p w:rsidR="008359BD" w:rsidRPr="00B138F3" w:rsidRDefault="008359BD" w:rsidP="008359BD">
            <w:pPr>
              <w:widowControl w:val="0"/>
              <w:jc w:val="center"/>
              <w:rPr>
                <w:rFonts w:ascii="GHEA Grapalat" w:hAnsi="GHEA Grapalat"/>
                <w:sz w:val="16"/>
                <w:szCs w:val="16"/>
              </w:rPr>
            </w:pPr>
          </w:p>
        </w:tc>
        <w:tc>
          <w:tcPr>
            <w:tcW w:w="1003" w:type="dxa"/>
            <w:vAlign w:val="center"/>
          </w:tcPr>
          <w:p w:rsidR="008359BD" w:rsidRDefault="008359BD" w:rsidP="008359BD">
            <w:pPr>
              <w:spacing w:line="720" w:lineRule="auto"/>
              <w:jc w:val="center"/>
              <w:rPr>
                <w:rFonts w:ascii="GHEA Grapalat" w:hAnsi="GHEA Grapalat" w:cs="Calibri"/>
                <w:bCs/>
                <w:sz w:val="20"/>
                <w:szCs w:val="20"/>
              </w:rPr>
            </w:pPr>
          </w:p>
          <w:p w:rsidR="008359BD" w:rsidRPr="00BB2FF1" w:rsidRDefault="008359BD" w:rsidP="008359BD">
            <w:pPr>
              <w:spacing w:line="720" w:lineRule="auto"/>
              <w:jc w:val="center"/>
              <w:rPr>
                <w:rFonts w:ascii="GHEA Grapalat" w:hAnsi="GHEA Grapalat" w:cs="Calibri"/>
                <w:bCs/>
                <w:sz w:val="20"/>
                <w:szCs w:val="20"/>
              </w:rPr>
            </w:pPr>
            <w:r>
              <w:rPr>
                <w:rFonts w:ascii="GHEA Grapalat" w:hAnsi="GHEA Grapalat" w:cs="Calibri"/>
                <w:bCs/>
                <w:sz w:val="20"/>
                <w:szCs w:val="20"/>
              </w:rPr>
              <w:t>59,0</w:t>
            </w:r>
          </w:p>
        </w:tc>
        <w:tc>
          <w:tcPr>
            <w:tcW w:w="680" w:type="dxa"/>
            <w:vMerge/>
            <w:textDirection w:val="btLr"/>
            <w:vAlign w:val="center"/>
          </w:tcPr>
          <w:p w:rsidR="008359BD" w:rsidRPr="00B138F3" w:rsidRDefault="008359BD" w:rsidP="008359BD">
            <w:pPr>
              <w:ind w:left="113" w:right="113"/>
              <w:jc w:val="center"/>
              <w:rPr>
                <w:rFonts w:ascii="GHEA Grapalat" w:hAnsi="GHEA Grapalat"/>
                <w:sz w:val="16"/>
                <w:szCs w:val="16"/>
              </w:rPr>
            </w:pPr>
          </w:p>
        </w:tc>
        <w:tc>
          <w:tcPr>
            <w:tcW w:w="880" w:type="dxa"/>
            <w:vAlign w:val="center"/>
          </w:tcPr>
          <w:p w:rsidR="008359BD" w:rsidRPr="00B138F3" w:rsidRDefault="008359BD" w:rsidP="008359BD">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cPr>
          <w:p w:rsidR="008359BD" w:rsidRPr="00B649F8" w:rsidRDefault="008359BD" w:rsidP="008359BD">
            <w:pPr>
              <w:rPr>
                <w:rFonts w:ascii="GHEA Grapalat" w:hAnsi="GHEA Grapalat"/>
                <w:sz w:val="16"/>
                <w:szCs w:val="16"/>
              </w:rPr>
            </w:pPr>
          </w:p>
        </w:tc>
      </w:tr>
      <w:tr w:rsidR="008359BD" w:rsidRPr="00D90518" w:rsidTr="00BA51D7">
        <w:trPr>
          <w:cantSplit/>
          <w:trHeight w:val="1134"/>
          <w:jc w:val="center"/>
        </w:trPr>
        <w:tc>
          <w:tcPr>
            <w:tcW w:w="846" w:type="dxa"/>
            <w:vAlign w:val="center"/>
          </w:tcPr>
          <w:p w:rsidR="008359BD" w:rsidRPr="00B138F3" w:rsidRDefault="008359BD" w:rsidP="008359BD">
            <w:pPr>
              <w:widowControl w:val="0"/>
              <w:jc w:val="center"/>
              <w:rPr>
                <w:rFonts w:ascii="GHEA Grapalat" w:hAnsi="GHEA Grapalat"/>
                <w:sz w:val="16"/>
                <w:szCs w:val="16"/>
              </w:rPr>
            </w:pPr>
            <w:r>
              <w:rPr>
                <w:rFonts w:ascii="GHEA Grapalat" w:hAnsi="GHEA Grapalat"/>
                <w:sz w:val="16"/>
                <w:szCs w:val="16"/>
              </w:rPr>
              <w:t>19</w:t>
            </w:r>
          </w:p>
        </w:tc>
        <w:tc>
          <w:tcPr>
            <w:tcW w:w="1447" w:type="dxa"/>
            <w:vAlign w:val="center"/>
          </w:tcPr>
          <w:p w:rsidR="008359BD" w:rsidRPr="004746A1" w:rsidRDefault="008359BD" w:rsidP="008359BD">
            <w:pPr>
              <w:jc w:val="center"/>
              <w:rPr>
                <w:rFonts w:ascii="GHEA Grapalat" w:hAnsi="GHEA Grapalat" w:cs="Calibri"/>
                <w:sz w:val="20"/>
                <w:szCs w:val="20"/>
              </w:rPr>
            </w:pPr>
            <w:r w:rsidRPr="004746A1">
              <w:rPr>
                <w:rFonts w:ascii="GHEA Grapalat" w:hAnsi="GHEA Grapalat" w:cs="Calibri"/>
                <w:sz w:val="20"/>
                <w:szCs w:val="20"/>
              </w:rPr>
              <w:t>15811100</w:t>
            </w:r>
          </w:p>
        </w:tc>
        <w:tc>
          <w:tcPr>
            <w:tcW w:w="1417" w:type="dxa"/>
            <w:vAlign w:val="center"/>
          </w:tcPr>
          <w:p w:rsidR="008359BD" w:rsidRPr="00C8490B" w:rsidRDefault="008359BD" w:rsidP="008359BD">
            <w:pPr>
              <w:jc w:val="center"/>
              <w:rPr>
                <w:rFonts w:ascii="GHEA Grapalat" w:hAnsi="GHEA Grapalat"/>
                <w:sz w:val="20"/>
                <w:szCs w:val="20"/>
              </w:rPr>
            </w:pPr>
            <w:r w:rsidRPr="00C8490B">
              <w:rPr>
                <w:rFonts w:ascii="GHEA Grapalat" w:hAnsi="GHEA Grapalat"/>
                <w:sz w:val="20"/>
                <w:szCs w:val="20"/>
              </w:rPr>
              <w:t>Хлеб</w:t>
            </w:r>
          </w:p>
        </w:tc>
        <w:tc>
          <w:tcPr>
            <w:tcW w:w="567" w:type="dxa"/>
            <w:vAlign w:val="center"/>
          </w:tcPr>
          <w:p w:rsidR="008359BD" w:rsidRPr="000107AC" w:rsidRDefault="008359BD" w:rsidP="008359BD">
            <w:pPr>
              <w:widowControl w:val="0"/>
              <w:jc w:val="center"/>
              <w:rPr>
                <w:rFonts w:ascii="GHEA Grapalat" w:hAnsi="GHEA Grapalat"/>
                <w:sz w:val="16"/>
                <w:szCs w:val="16"/>
              </w:rPr>
            </w:pPr>
          </w:p>
        </w:tc>
        <w:tc>
          <w:tcPr>
            <w:tcW w:w="5528" w:type="dxa"/>
            <w:vAlign w:val="center"/>
          </w:tcPr>
          <w:p w:rsidR="008359BD" w:rsidRPr="00AA2796" w:rsidRDefault="008359BD" w:rsidP="008359BD">
            <w:pPr>
              <w:widowControl w:val="0"/>
              <w:rPr>
                <w:rFonts w:ascii="GHEA Grapalat" w:hAnsi="GHEA Grapalat"/>
                <w:sz w:val="16"/>
                <w:szCs w:val="16"/>
              </w:rPr>
            </w:pPr>
            <w:r w:rsidRPr="00AA2796">
              <w:rPr>
                <w:rFonts w:ascii="GHEA Grapalat" w:hAnsi="GHEA Grapalat"/>
                <w:sz w:val="16"/>
                <w:szCs w:val="16"/>
              </w:rPr>
              <w:t>Высококачественная пшеничная Изготавливается из смеси пшеничной муки 1-го сорта. Срок годности: запеченный день доставки. Обязательное условие: перевозка только автотранспортом, имеющим соответствующее разрешение ССПС РА. Безопасность, маркировка упаковка в соответствии с принятой Комиссией по безопасности пищевых продуктов (ТС ТС 021/2011) Решением Комиссии Таможенного союза № 880 от 9 декабря 2011 г. и Продовольственный союз: статья 9 Закона РА «О безопасности пищевых продуктов» принята. Решением Комиссии Таможенного союза от 16 августа 2011 г. № 769 (ТС 005/2011).</w:t>
            </w:r>
          </w:p>
        </w:tc>
        <w:tc>
          <w:tcPr>
            <w:tcW w:w="709" w:type="dxa"/>
            <w:vAlign w:val="center"/>
          </w:tcPr>
          <w:p w:rsidR="008359BD" w:rsidRPr="00EF4F22" w:rsidRDefault="008359BD" w:rsidP="008359BD">
            <w:pPr>
              <w:widowControl w:val="0"/>
              <w:jc w:val="center"/>
              <w:rPr>
                <w:rFonts w:ascii="GHEA Grapalat" w:hAnsi="GHEA Grapalat"/>
                <w:sz w:val="20"/>
                <w:szCs w:val="20"/>
              </w:rPr>
            </w:pPr>
            <w:r w:rsidRPr="00EF4F22">
              <w:rPr>
                <w:rFonts w:ascii="GHEA Grapalat" w:hAnsi="GHEA Grapalat"/>
                <w:sz w:val="20"/>
                <w:szCs w:val="20"/>
              </w:rPr>
              <w:t>кг</w:t>
            </w:r>
          </w:p>
        </w:tc>
        <w:tc>
          <w:tcPr>
            <w:tcW w:w="556" w:type="dxa"/>
            <w:vAlign w:val="center"/>
          </w:tcPr>
          <w:p w:rsidR="008359BD" w:rsidRPr="000107AC" w:rsidRDefault="008359BD" w:rsidP="008359BD">
            <w:pPr>
              <w:widowControl w:val="0"/>
              <w:jc w:val="center"/>
              <w:rPr>
                <w:rFonts w:ascii="GHEA Grapalat" w:hAnsi="GHEA Grapalat"/>
                <w:sz w:val="16"/>
                <w:szCs w:val="16"/>
              </w:rPr>
            </w:pPr>
          </w:p>
        </w:tc>
        <w:tc>
          <w:tcPr>
            <w:tcW w:w="567" w:type="dxa"/>
            <w:vAlign w:val="center"/>
          </w:tcPr>
          <w:p w:rsidR="008359BD" w:rsidRPr="000107AC" w:rsidRDefault="008359BD" w:rsidP="008359BD">
            <w:pPr>
              <w:widowControl w:val="0"/>
              <w:jc w:val="center"/>
              <w:rPr>
                <w:rFonts w:ascii="GHEA Grapalat" w:hAnsi="GHEA Grapalat"/>
                <w:sz w:val="16"/>
                <w:szCs w:val="16"/>
              </w:rPr>
            </w:pPr>
          </w:p>
        </w:tc>
        <w:tc>
          <w:tcPr>
            <w:tcW w:w="1003" w:type="dxa"/>
            <w:vAlign w:val="center"/>
          </w:tcPr>
          <w:p w:rsidR="008359BD" w:rsidRDefault="008359BD" w:rsidP="008359BD">
            <w:pPr>
              <w:spacing w:line="720" w:lineRule="auto"/>
              <w:jc w:val="center"/>
              <w:rPr>
                <w:rFonts w:ascii="GHEA Grapalat" w:hAnsi="GHEA Grapalat" w:cs="Calibri"/>
                <w:bCs/>
                <w:sz w:val="20"/>
                <w:szCs w:val="20"/>
              </w:rPr>
            </w:pPr>
          </w:p>
          <w:p w:rsidR="008359BD" w:rsidRPr="00BB2FF1" w:rsidRDefault="008359BD" w:rsidP="008359BD">
            <w:pPr>
              <w:spacing w:line="720" w:lineRule="auto"/>
              <w:jc w:val="center"/>
              <w:rPr>
                <w:rFonts w:ascii="GHEA Grapalat" w:hAnsi="GHEA Grapalat" w:cs="Calibri"/>
                <w:bCs/>
                <w:sz w:val="20"/>
                <w:szCs w:val="20"/>
              </w:rPr>
            </w:pPr>
            <w:r>
              <w:rPr>
                <w:rFonts w:ascii="GHEA Grapalat" w:hAnsi="GHEA Grapalat" w:cs="Calibri"/>
                <w:bCs/>
                <w:sz w:val="20"/>
                <w:szCs w:val="20"/>
              </w:rPr>
              <w:t>2850,0</w:t>
            </w:r>
          </w:p>
        </w:tc>
        <w:tc>
          <w:tcPr>
            <w:tcW w:w="680" w:type="dxa"/>
            <w:vMerge/>
            <w:textDirection w:val="btLr"/>
            <w:vAlign w:val="center"/>
          </w:tcPr>
          <w:p w:rsidR="008359BD" w:rsidRPr="00A12C1D" w:rsidRDefault="008359BD" w:rsidP="008359BD">
            <w:pPr>
              <w:ind w:left="113" w:right="113"/>
              <w:jc w:val="center"/>
              <w:rPr>
                <w:rFonts w:ascii="GHEA Grapalat" w:hAnsi="GHEA Grapalat"/>
                <w:i/>
                <w:sz w:val="20"/>
                <w:szCs w:val="20"/>
                <w:lang w:val="hy-AM"/>
              </w:rPr>
            </w:pPr>
          </w:p>
        </w:tc>
        <w:tc>
          <w:tcPr>
            <w:tcW w:w="880" w:type="dxa"/>
            <w:vAlign w:val="center"/>
          </w:tcPr>
          <w:p w:rsidR="008359BD" w:rsidRPr="00B138F3" w:rsidRDefault="008359BD" w:rsidP="008359BD">
            <w:pPr>
              <w:widowControl w:val="0"/>
              <w:ind w:left="-46" w:right="-84"/>
              <w:jc w:val="center"/>
              <w:rPr>
                <w:rFonts w:ascii="GHEA Grapalat" w:hAnsi="GHEA Grapalat"/>
                <w:sz w:val="16"/>
                <w:szCs w:val="16"/>
              </w:rPr>
            </w:pPr>
            <w:r>
              <w:rPr>
                <w:rFonts w:ascii="GHEA Grapalat" w:hAnsi="GHEA Grapalat"/>
                <w:sz w:val="16"/>
                <w:szCs w:val="16"/>
              </w:rPr>
              <w:t>По требованию клиента</w:t>
            </w:r>
          </w:p>
        </w:tc>
        <w:tc>
          <w:tcPr>
            <w:tcW w:w="1246" w:type="dxa"/>
            <w:vMerge/>
            <w:textDirection w:val="btLr"/>
            <w:vAlign w:val="center"/>
          </w:tcPr>
          <w:p w:rsidR="008359BD" w:rsidRPr="00C73FA2" w:rsidRDefault="008359BD" w:rsidP="008359BD">
            <w:pPr>
              <w:ind w:left="113" w:right="113"/>
              <w:rPr>
                <w:sz w:val="16"/>
                <w:szCs w:val="16"/>
                <w:lang w:val="hy-AM"/>
              </w:rPr>
            </w:pPr>
          </w:p>
        </w:tc>
      </w:tr>
    </w:tbl>
    <w:p w:rsidR="003D382F" w:rsidRPr="00957E3D" w:rsidRDefault="003D382F" w:rsidP="00EF4F22">
      <w:pPr>
        <w:pStyle w:val="FootnoteText"/>
        <w:widowControl w:val="0"/>
        <w:rPr>
          <w:rFonts w:ascii="GHEA Grapalat" w:hAnsi="GHEA Grapalat"/>
          <w:b/>
          <w:u w:val="single"/>
        </w:rPr>
      </w:pPr>
    </w:p>
    <w:p w:rsidR="00774C43" w:rsidRPr="00774C43" w:rsidRDefault="00774C43" w:rsidP="00774C43">
      <w:pPr>
        <w:pStyle w:val="HTMLPreformatted"/>
        <w:shd w:val="clear" w:color="auto" w:fill="F8F9FA"/>
        <w:rPr>
          <w:rFonts w:ascii="GHEA Grapalat" w:hAnsi="GHEA Grapalat"/>
          <w:sz w:val="22"/>
          <w:szCs w:val="22"/>
          <w:lang w:val="ru-RU"/>
        </w:rPr>
      </w:pPr>
      <w:r w:rsidRPr="00774C43">
        <w:rPr>
          <w:rFonts w:ascii="inherit" w:hAnsi="inherit"/>
          <w:lang w:val="ru-RU"/>
        </w:rPr>
        <w:t>1</w:t>
      </w:r>
      <w:r w:rsidRPr="00774C43">
        <w:rPr>
          <w:rFonts w:ascii="GHEA Grapalat" w:hAnsi="GHEA Grapalat"/>
          <w:lang w:val="ru-RU"/>
        </w:rPr>
        <w:t>.</w:t>
      </w:r>
      <w:r w:rsidRPr="00774C43">
        <w:rPr>
          <w:rFonts w:ascii="GHEA Grapalat" w:hAnsi="GHEA Grapalat"/>
          <w:sz w:val="22"/>
          <w:szCs w:val="22"/>
          <w:lang w:val="ru-RU"/>
        </w:rPr>
        <w:t xml:space="preserve"> Указанный объем каждого товара является максимальным, который может быть уменьшен Покупателем с учетом фактического количества детей, посещающих в год.</w:t>
      </w:r>
    </w:p>
    <w:p w:rsidR="00774C43" w:rsidRPr="00774C43" w:rsidRDefault="00774C43" w:rsidP="00774C43">
      <w:pPr>
        <w:pStyle w:val="HTMLPreformatted"/>
        <w:shd w:val="clear" w:color="auto" w:fill="F8F9FA"/>
        <w:rPr>
          <w:rFonts w:ascii="GHEA Grapalat" w:hAnsi="GHEA Grapalat"/>
          <w:sz w:val="22"/>
          <w:szCs w:val="22"/>
          <w:lang w:val="ru-RU"/>
        </w:rPr>
      </w:pPr>
      <w:r w:rsidRPr="00774C43">
        <w:rPr>
          <w:rFonts w:ascii="GHEA Grapalat" w:hAnsi="GHEA Grapalat"/>
          <w:sz w:val="22"/>
          <w:szCs w:val="22"/>
          <w:lang w:val="ru-RU"/>
        </w:rPr>
        <w:t xml:space="preserve">2. Поставка осуществляется в порядке, установленном законодательством РА о пищевых продуктах и </w:t>
      </w:r>
      <w:r w:rsidRPr="00774C43">
        <w:rPr>
          <w:rFonts w:ascii="Cambria Math" w:hAnsi="Cambria Math" w:cs="Cambria Math"/>
          <w:sz w:val="22"/>
          <w:szCs w:val="22"/>
          <w:lang w:val="ru-RU"/>
        </w:rPr>
        <w:t>​​</w:t>
      </w:r>
      <w:r w:rsidRPr="00774C43">
        <w:rPr>
          <w:rFonts w:ascii="GHEA Grapalat" w:hAnsi="GHEA Grapalat" w:cs="GHEA Grapalat"/>
          <w:sz w:val="22"/>
          <w:szCs w:val="22"/>
          <w:lang w:val="ru-RU"/>
        </w:rPr>
        <w:t>снабжении</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продуктами</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питания</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в</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соответствии</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с</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санитарно</w:t>
      </w:r>
      <w:r w:rsidRPr="00774C43">
        <w:rPr>
          <w:rFonts w:ascii="GHEA Grapalat" w:hAnsi="GHEA Grapalat"/>
          <w:sz w:val="22"/>
          <w:szCs w:val="22"/>
          <w:lang w:val="ru-RU"/>
        </w:rPr>
        <w:t>-</w:t>
      </w:r>
      <w:r w:rsidRPr="00774C43">
        <w:rPr>
          <w:rFonts w:ascii="GHEA Grapalat" w:hAnsi="GHEA Grapalat" w:cs="GHEA Grapalat"/>
          <w:sz w:val="22"/>
          <w:szCs w:val="22"/>
          <w:lang w:val="ru-RU"/>
        </w:rPr>
        <w:t>гигиеническими</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нормами</w:t>
      </w:r>
      <w:r w:rsidRPr="00774C43">
        <w:rPr>
          <w:rFonts w:ascii="GHEA Grapalat" w:hAnsi="GHEA Grapalat"/>
          <w:sz w:val="22"/>
          <w:szCs w:val="22"/>
          <w:lang w:val="ru-RU"/>
        </w:rPr>
        <w:t>.</w:t>
      </w:r>
    </w:p>
    <w:p w:rsidR="00774C43" w:rsidRPr="00774C43" w:rsidRDefault="00774C43" w:rsidP="00774C43">
      <w:pPr>
        <w:pStyle w:val="HTMLPreformatted"/>
        <w:shd w:val="clear" w:color="auto" w:fill="F8F9FA"/>
        <w:rPr>
          <w:rFonts w:ascii="GHEA Grapalat" w:hAnsi="GHEA Grapalat"/>
          <w:sz w:val="22"/>
          <w:szCs w:val="22"/>
          <w:lang w:val="ru-RU"/>
        </w:rPr>
      </w:pPr>
      <w:r w:rsidRPr="00774C43">
        <w:rPr>
          <w:rFonts w:ascii="GHEA Grapalat" w:hAnsi="GHEA Grapalat"/>
          <w:sz w:val="22"/>
          <w:szCs w:val="22"/>
          <w:lang w:val="ru-RU"/>
        </w:rPr>
        <w:t>3. Доставка осуществляется в срок, согласованный с покупателем.</w:t>
      </w:r>
    </w:p>
    <w:p w:rsidR="00774C43" w:rsidRPr="00774C43" w:rsidRDefault="00774C43" w:rsidP="00774C43">
      <w:pPr>
        <w:pStyle w:val="HTMLPreformatted"/>
        <w:shd w:val="clear" w:color="auto" w:fill="F8F9FA"/>
        <w:rPr>
          <w:rFonts w:ascii="GHEA Grapalat" w:hAnsi="GHEA Grapalat"/>
          <w:sz w:val="22"/>
          <w:szCs w:val="22"/>
          <w:lang w:val="ru-RU"/>
        </w:rPr>
      </w:pPr>
      <w:r w:rsidRPr="00774C43">
        <w:rPr>
          <w:rFonts w:ascii="GHEA Grapalat" w:hAnsi="GHEA Grapalat"/>
          <w:sz w:val="22"/>
          <w:szCs w:val="22"/>
          <w:lang w:val="ru-RU"/>
        </w:rPr>
        <w:t xml:space="preserve">4. Продукты питания должны быть упакованы в порядке, установленном законодательством РА о пищевых продуктах и </w:t>
      </w:r>
      <w:r w:rsidRPr="00774C43">
        <w:rPr>
          <w:rFonts w:ascii="Cambria Math" w:hAnsi="Cambria Math" w:cs="Cambria Math"/>
          <w:sz w:val="22"/>
          <w:szCs w:val="22"/>
          <w:lang w:val="ru-RU"/>
        </w:rPr>
        <w:t>​​</w:t>
      </w:r>
      <w:r w:rsidRPr="00774C43">
        <w:rPr>
          <w:rFonts w:ascii="GHEA Grapalat" w:hAnsi="GHEA Grapalat" w:cs="GHEA Grapalat"/>
          <w:sz w:val="22"/>
          <w:szCs w:val="22"/>
          <w:lang w:val="ru-RU"/>
        </w:rPr>
        <w:t>упаковке</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пищевых</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продуктов</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в</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соответствии</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с</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санитарно</w:t>
      </w:r>
      <w:r w:rsidRPr="00774C43">
        <w:rPr>
          <w:rFonts w:ascii="GHEA Grapalat" w:hAnsi="GHEA Grapalat"/>
          <w:sz w:val="22"/>
          <w:szCs w:val="22"/>
          <w:lang w:val="ru-RU"/>
        </w:rPr>
        <w:t>-</w:t>
      </w:r>
      <w:r w:rsidRPr="00774C43">
        <w:rPr>
          <w:rFonts w:ascii="GHEA Grapalat" w:hAnsi="GHEA Grapalat" w:cs="GHEA Grapalat"/>
          <w:sz w:val="22"/>
          <w:szCs w:val="22"/>
          <w:lang w:val="ru-RU"/>
        </w:rPr>
        <w:t>гигиеническими</w:t>
      </w:r>
      <w:r w:rsidRPr="00774C43">
        <w:rPr>
          <w:rFonts w:ascii="GHEA Grapalat" w:hAnsi="GHEA Grapalat"/>
          <w:sz w:val="22"/>
          <w:szCs w:val="22"/>
          <w:lang w:val="ru-RU"/>
        </w:rPr>
        <w:t xml:space="preserve"> </w:t>
      </w:r>
      <w:r w:rsidRPr="00774C43">
        <w:rPr>
          <w:rFonts w:ascii="GHEA Grapalat" w:hAnsi="GHEA Grapalat" w:cs="GHEA Grapalat"/>
          <w:sz w:val="22"/>
          <w:szCs w:val="22"/>
          <w:lang w:val="ru-RU"/>
        </w:rPr>
        <w:t>нормами</w:t>
      </w:r>
      <w:r w:rsidRPr="00774C43">
        <w:rPr>
          <w:rFonts w:ascii="GHEA Grapalat" w:hAnsi="GHEA Grapalat"/>
          <w:sz w:val="22"/>
          <w:szCs w:val="22"/>
          <w:lang w:val="ru-RU"/>
        </w:rPr>
        <w:t>.</w:t>
      </w:r>
    </w:p>
    <w:p w:rsidR="00774C43" w:rsidRPr="00774C43" w:rsidRDefault="00774C43" w:rsidP="00774C43">
      <w:pPr>
        <w:pStyle w:val="HTMLPreformatted"/>
        <w:shd w:val="clear" w:color="auto" w:fill="F8F9FA"/>
        <w:rPr>
          <w:rFonts w:ascii="GHEA Grapalat" w:hAnsi="GHEA Grapalat"/>
          <w:sz w:val="22"/>
          <w:szCs w:val="22"/>
          <w:lang w:val="ru-RU"/>
        </w:rPr>
      </w:pPr>
      <w:r w:rsidRPr="00774C43">
        <w:rPr>
          <w:rFonts w:ascii="GHEA Grapalat" w:hAnsi="GHEA Grapalat"/>
          <w:sz w:val="22"/>
          <w:szCs w:val="22"/>
          <w:lang w:val="ru-RU"/>
        </w:rPr>
        <w:t>5. Доставка осуществляется за счет поставщика по адресу, указанному в Графике закупок.</w:t>
      </w:r>
    </w:p>
    <w:p w:rsidR="00774C43" w:rsidRPr="00774C43" w:rsidRDefault="00774C43" w:rsidP="00774C43">
      <w:pPr>
        <w:pStyle w:val="HTMLPreformatted"/>
        <w:shd w:val="clear" w:color="auto" w:fill="F8F9FA"/>
        <w:rPr>
          <w:rFonts w:ascii="GHEA Grapalat" w:hAnsi="GHEA Grapalat"/>
          <w:sz w:val="22"/>
          <w:szCs w:val="22"/>
          <w:lang w:val="ru-RU"/>
        </w:rPr>
      </w:pPr>
      <w:r w:rsidRPr="00774C43">
        <w:rPr>
          <w:rFonts w:ascii="GHEA Grapalat" w:hAnsi="GHEA Grapalat"/>
          <w:sz w:val="22"/>
          <w:szCs w:val="22"/>
          <w:lang w:val="ru-RU"/>
        </w:rPr>
        <w:t>6. Конкретный день доставки определяется по предварительному заказу, представленному Покупателем. по электронной почте;</w:t>
      </w:r>
    </w:p>
    <w:p w:rsidR="001A302D" w:rsidRPr="00B138F3" w:rsidRDefault="001A302D" w:rsidP="001A302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EF4F22" w:rsidRDefault="00EF4F22" w:rsidP="001D29BA">
      <w:pPr>
        <w:widowControl w:val="0"/>
        <w:spacing w:after="160"/>
        <w:rPr>
          <w:rFonts w:ascii="GHEA Grapalat" w:hAnsi="GHEA Grapalat"/>
          <w:i/>
        </w:rPr>
      </w:pPr>
    </w:p>
    <w:p w:rsidR="001D29BA" w:rsidRDefault="00071D1C" w:rsidP="00EF4F22">
      <w:pPr>
        <w:widowControl w:val="0"/>
        <w:spacing w:after="160"/>
        <w:jc w:val="right"/>
        <w:rPr>
          <w:rFonts w:ascii="GHEA Grapalat" w:hAnsi="GHEA Grapalat"/>
          <w:i/>
        </w:rPr>
      </w:pP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A12C1D" w:rsidRPr="007B7937">
        <w:rPr>
          <w:rFonts w:ascii="GHEA Grapalat" w:hAnsi="GHEA Grapalat"/>
          <w:b/>
          <w:sz w:val="22"/>
          <w:szCs w:val="22"/>
          <w:lang w:val="af-ZA"/>
        </w:rPr>
        <w:t>«</w:t>
      </w:r>
      <w:r w:rsidR="00A12C1D" w:rsidRPr="007B7937">
        <w:rPr>
          <w:rFonts w:ascii="GHEA Grapalat" w:hAnsi="GHEA Grapalat"/>
          <w:b/>
          <w:sz w:val="22"/>
          <w:szCs w:val="22"/>
          <w:lang w:val="hy-AM"/>
        </w:rPr>
        <w:t>ՇՄԳ</w:t>
      </w:r>
      <w:r w:rsidR="00A12C1D" w:rsidRPr="007B7937">
        <w:rPr>
          <w:rFonts w:ascii="GHEA Grapalat" w:hAnsi="GHEA Grapalat"/>
          <w:b/>
          <w:sz w:val="22"/>
          <w:szCs w:val="22"/>
          <w:lang w:val="af-ZA"/>
        </w:rPr>
        <w:t>21</w:t>
      </w:r>
      <w:r w:rsidR="00A12C1D">
        <w:rPr>
          <w:rFonts w:ascii="GHEA Grapalat" w:hAnsi="GHEA Grapalat"/>
          <w:b/>
          <w:sz w:val="22"/>
          <w:szCs w:val="22"/>
          <w:lang w:val="hy-AM"/>
        </w:rPr>
        <w:t>ԴՊ</w:t>
      </w:r>
      <w:r w:rsidR="00A12C1D" w:rsidRPr="007B7937">
        <w:rPr>
          <w:rFonts w:ascii="GHEA Grapalat" w:hAnsi="GHEA Grapalat"/>
          <w:b/>
          <w:sz w:val="22"/>
          <w:szCs w:val="22"/>
          <w:lang w:val="af-ZA"/>
        </w:rPr>
        <w:t>-</w:t>
      </w:r>
      <w:r w:rsidR="00A12C1D" w:rsidRPr="007B7937">
        <w:rPr>
          <w:rFonts w:ascii="GHEA Grapalat" w:hAnsi="GHEA Grapalat"/>
          <w:b/>
          <w:sz w:val="22"/>
          <w:szCs w:val="22"/>
          <w:lang w:val="hy-AM"/>
        </w:rPr>
        <w:t>ԳՀ</w:t>
      </w:r>
      <w:r w:rsidR="00A12C1D" w:rsidRPr="007B7937">
        <w:rPr>
          <w:rFonts w:ascii="GHEA Grapalat" w:hAnsi="GHEA Grapalat"/>
          <w:b/>
          <w:sz w:val="22"/>
          <w:szCs w:val="22"/>
          <w:lang w:val="af-ZA"/>
        </w:rPr>
        <w:t>ԱՊՁԲ</w:t>
      </w:r>
      <w:r w:rsidR="00A12C1D">
        <w:rPr>
          <w:rFonts w:ascii="GHEA Grapalat" w:hAnsi="GHEA Grapalat"/>
          <w:b/>
          <w:i/>
          <w:sz w:val="22"/>
          <w:szCs w:val="22"/>
        </w:rPr>
        <w:t>-</w:t>
      </w:r>
      <w:r w:rsidR="00A12C1D">
        <w:rPr>
          <w:rFonts w:ascii="GHEA Grapalat" w:hAnsi="GHEA Grapalat"/>
          <w:b/>
          <w:i/>
          <w:sz w:val="22"/>
          <w:szCs w:val="22"/>
          <w:lang w:val="af-ZA"/>
        </w:rPr>
        <w:t>202</w:t>
      </w:r>
      <w:r w:rsidR="00610676">
        <w:rPr>
          <w:rFonts w:ascii="GHEA Grapalat" w:hAnsi="GHEA Grapalat"/>
          <w:b/>
          <w:i/>
          <w:sz w:val="22"/>
          <w:szCs w:val="22"/>
          <w:lang w:val="af-ZA"/>
        </w:rPr>
        <w:t>4</w:t>
      </w:r>
      <w:r w:rsidR="00A12C1D" w:rsidRPr="007B7937">
        <w:rPr>
          <w:rFonts w:ascii="GHEA Grapalat" w:hAnsi="GHEA Grapalat"/>
          <w:b/>
          <w:sz w:val="22"/>
          <w:szCs w:val="22"/>
          <w:lang w:val="af-ZA"/>
        </w:rPr>
        <w:t>/</w:t>
      </w:r>
      <w:r w:rsidR="00A12C1D" w:rsidRPr="007B7937">
        <w:rPr>
          <w:rFonts w:ascii="GHEA Grapalat" w:hAnsi="GHEA Grapalat"/>
          <w:b/>
          <w:sz w:val="22"/>
          <w:szCs w:val="22"/>
          <w:lang w:val="hy-AM"/>
        </w:rPr>
        <w:t>0</w:t>
      </w:r>
      <w:r w:rsidR="00DE2DC1">
        <w:rPr>
          <w:rFonts w:ascii="GHEA Grapalat" w:hAnsi="GHEA Grapalat"/>
          <w:b/>
          <w:sz w:val="22"/>
          <w:szCs w:val="22"/>
          <w:lang w:val="af-ZA"/>
        </w:rPr>
        <w:t>2</w:t>
      </w:r>
      <w:r w:rsidR="00A12C1D" w:rsidRPr="007B7937">
        <w:rPr>
          <w:rFonts w:ascii="GHEA Grapalat" w:hAnsi="GHEA Grapalat"/>
          <w:b/>
          <w:sz w:val="22"/>
          <w:szCs w:val="22"/>
          <w:lang w:val="af-ZA"/>
        </w:rPr>
        <w:t xml:space="preserve">»  </w:t>
      </w:r>
      <w:r w:rsidR="005A57B8" w:rsidRPr="00864D52">
        <w:rPr>
          <w:rFonts w:ascii="GHEA Grapalat" w:hAnsi="GHEA Grapalat"/>
          <w:i/>
          <w:sz w:val="20"/>
          <w:szCs w:val="20"/>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610676">
        <w:rPr>
          <w:rFonts w:ascii="GHEA Grapalat" w:hAnsi="GHEA Grapalat"/>
          <w:i/>
        </w:rPr>
        <w:t>24</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8"/>
        <w:gridCol w:w="2380"/>
        <w:gridCol w:w="731"/>
        <w:gridCol w:w="851"/>
        <w:gridCol w:w="684"/>
        <w:gridCol w:w="831"/>
        <w:gridCol w:w="753"/>
        <w:gridCol w:w="677"/>
        <w:gridCol w:w="702"/>
        <w:gridCol w:w="816"/>
        <w:gridCol w:w="868"/>
        <w:gridCol w:w="845"/>
        <w:gridCol w:w="949"/>
        <w:gridCol w:w="848"/>
        <w:gridCol w:w="786"/>
        <w:gridCol w:w="19"/>
        <w:gridCol w:w="19"/>
      </w:tblGrid>
      <w:tr w:rsidR="00B138F3" w:rsidRPr="00B138F3" w:rsidTr="00EF4F22">
        <w:trPr>
          <w:trHeight w:val="305"/>
          <w:jc w:val="center"/>
        </w:trPr>
        <w:tc>
          <w:tcPr>
            <w:tcW w:w="15313" w:type="dxa"/>
            <w:gridSpan w:val="18"/>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F4F22">
        <w:trPr>
          <w:gridAfter w:val="1"/>
          <w:wAfter w:w="19" w:type="dxa"/>
          <w:trHeight w:val="747"/>
          <w:jc w:val="center"/>
        </w:trPr>
        <w:tc>
          <w:tcPr>
            <w:tcW w:w="84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70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38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60" w:type="dxa"/>
            <w:gridSpan w:val="14"/>
            <w:vAlign w:val="center"/>
          </w:tcPr>
          <w:p w:rsidR="00071D1C" w:rsidRPr="00B138F3" w:rsidRDefault="00071D1C" w:rsidP="001D29BA">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DE2DC1">
              <w:rPr>
                <w:rFonts w:ascii="GHEA Grapalat" w:hAnsi="GHEA Grapalat"/>
                <w:sz w:val="16"/>
                <w:szCs w:val="16"/>
              </w:rPr>
              <w:t>24</w:t>
            </w:r>
            <w:r w:rsidR="00E67FD5" w:rsidRPr="00B138F3">
              <w:rPr>
                <w:rFonts w:ascii="GHEA Grapalat" w:hAnsi="GHEA Grapalat"/>
                <w:sz w:val="16"/>
                <w:szCs w:val="16"/>
              </w:rPr>
              <w:t>г., по месяцам, в том числе</w:t>
            </w:r>
          </w:p>
        </w:tc>
      </w:tr>
      <w:tr w:rsidR="00B138F3" w:rsidRPr="00B138F3" w:rsidTr="00EF4F22">
        <w:trPr>
          <w:gridAfter w:val="2"/>
          <w:wAfter w:w="38" w:type="dxa"/>
          <w:trHeight w:val="594"/>
          <w:jc w:val="center"/>
        </w:trPr>
        <w:tc>
          <w:tcPr>
            <w:tcW w:w="846" w:type="dxa"/>
          </w:tcPr>
          <w:p w:rsidR="00071D1C" w:rsidRPr="00B138F3" w:rsidRDefault="00071D1C" w:rsidP="00B46D58">
            <w:pPr>
              <w:widowControl w:val="0"/>
              <w:jc w:val="center"/>
              <w:rPr>
                <w:rFonts w:ascii="GHEA Grapalat" w:hAnsi="GHEA Grapalat"/>
                <w:sz w:val="16"/>
                <w:szCs w:val="16"/>
              </w:rPr>
            </w:pPr>
          </w:p>
        </w:tc>
        <w:tc>
          <w:tcPr>
            <w:tcW w:w="1708" w:type="dxa"/>
          </w:tcPr>
          <w:p w:rsidR="00071D1C" w:rsidRPr="00B138F3" w:rsidRDefault="00071D1C" w:rsidP="00B46D58">
            <w:pPr>
              <w:widowControl w:val="0"/>
              <w:jc w:val="center"/>
              <w:rPr>
                <w:rFonts w:ascii="GHEA Grapalat" w:hAnsi="GHEA Grapalat"/>
                <w:sz w:val="16"/>
                <w:szCs w:val="16"/>
              </w:rPr>
            </w:pPr>
          </w:p>
        </w:tc>
        <w:tc>
          <w:tcPr>
            <w:tcW w:w="2380" w:type="dxa"/>
          </w:tcPr>
          <w:p w:rsidR="00071D1C" w:rsidRPr="00B138F3" w:rsidRDefault="00071D1C" w:rsidP="00B46D58">
            <w:pPr>
              <w:widowControl w:val="0"/>
              <w:jc w:val="center"/>
              <w:rPr>
                <w:rFonts w:ascii="GHEA Grapalat" w:hAnsi="GHEA Grapalat"/>
                <w:sz w:val="16"/>
                <w:szCs w:val="16"/>
              </w:rPr>
            </w:pPr>
          </w:p>
        </w:tc>
        <w:tc>
          <w:tcPr>
            <w:tcW w:w="73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5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7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7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6" w:type="dxa"/>
            <w:vAlign w:val="center"/>
          </w:tcPr>
          <w:p w:rsidR="00071D1C" w:rsidRPr="00CB6E5D"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1</w:t>
            </w:r>
          </w:p>
        </w:tc>
        <w:tc>
          <w:tcPr>
            <w:tcW w:w="1708" w:type="dxa"/>
            <w:vAlign w:val="center"/>
          </w:tcPr>
          <w:p w:rsidR="00DE2DC1" w:rsidRPr="004746A1" w:rsidRDefault="00DE2DC1" w:rsidP="00DE2DC1">
            <w:pPr>
              <w:jc w:val="center"/>
              <w:rPr>
                <w:rFonts w:ascii="GHEA Grapalat" w:hAnsi="GHEA Grapalat" w:cs="Calibri"/>
                <w:color w:val="000000"/>
                <w:sz w:val="20"/>
                <w:szCs w:val="20"/>
              </w:rPr>
            </w:pPr>
            <w:r>
              <w:rPr>
                <w:rFonts w:ascii="GHEA Grapalat" w:hAnsi="GHEA Grapalat" w:cs="Calibri"/>
                <w:color w:val="000000"/>
                <w:sz w:val="20"/>
                <w:szCs w:val="20"/>
              </w:rPr>
              <w:t>0</w:t>
            </w:r>
            <w:r w:rsidRPr="004746A1">
              <w:rPr>
                <w:rFonts w:ascii="GHEA Grapalat" w:hAnsi="GHEA Grapalat" w:cs="Calibri"/>
                <w:color w:val="000000"/>
                <w:sz w:val="20"/>
                <w:szCs w:val="20"/>
              </w:rPr>
              <w:t>3142510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Яйца</w:t>
            </w:r>
          </w:p>
        </w:tc>
        <w:tc>
          <w:tcPr>
            <w:tcW w:w="731" w:type="dxa"/>
            <w:vAlign w:val="center"/>
          </w:tcPr>
          <w:p w:rsidR="00DE2DC1" w:rsidRDefault="00DE2DC1" w:rsidP="00DE2DC1">
            <w:pPr>
              <w:jc w:val="center"/>
              <w:rPr>
                <w:rFonts w:ascii="GHEA Grapalat" w:hAnsi="GHEA Grapalat"/>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cs="Arial"/>
                <w:sz w:val="18"/>
                <w:szCs w:val="18"/>
                <w:lang w:val="pt-BR"/>
              </w:rPr>
            </w:pPr>
          </w:p>
        </w:tc>
        <w:tc>
          <w:tcPr>
            <w:tcW w:w="702" w:type="dxa"/>
            <w:vAlign w:val="center"/>
          </w:tcPr>
          <w:p w:rsidR="00DE2DC1" w:rsidRDefault="00DE2DC1" w:rsidP="00DE2DC1">
            <w:pPr>
              <w:jc w:val="center"/>
              <w:rPr>
                <w:rFonts w:ascii="GHEA Grapalat" w:hAnsi="GHEA Grapalat" w:cs="Arial"/>
                <w:sz w:val="18"/>
                <w:szCs w:val="18"/>
                <w:lang w:val="pt-BR"/>
              </w:rPr>
            </w:pPr>
          </w:p>
        </w:tc>
        <w:tc>
          <w:tcPr>
            <w:tcW w:w="816" w:type="dxa"/>
            <w:vAlign w:val="center"/>
          </w:tcPr>
          <w:p w:rsidR="00DE2DC1" w:rsidRDefault="00DE2DC1" w:rsidP="00DE2DC1">
            <w:pPr>
              <w:jc w:val="center"/>
              <w:rPr>
                <w:rFonts w:ascii="GHEA Grapalat" w:hAnsi="GHEA Grapalat" w:cs="Arial"/>
                <w:sz w:val="18"/>
                <w:szCs w:val="18"/>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2</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03211300</w:t>
            </w:r>
          </w:p>
        </w:tc>
        <w:tc>
          <w:tcPr>
            <w:tcW w:w="2380" w:type="dxa"/>
            <w:vAlign w:val="center"/>
          </w:tcPr>
          <w:p w:rsidR="00DE2DC1" w:rsidRPr="00C8490B" w:rsidRDefault="00DE2DC1" w:rsidP="00DE2DC1">
            <w:pPr>
              <w:jc w:val="center"/>
              <w:rPr>
                <w:rFonts w:ascii="GHEA Grapalat" w:hAnsi="GHEA Grapalat"/>
                <w:sz w:val="20"/>
                <w:szCs w:val="20"/>
                <w:lang w:val="en-US"/>
              </w:rPr>
            </w:pPr>
            <w:r w:rsidRPr="00C8490B">
              <w:rPr>
                <w:rFonts w:ascii="GHEA Grapalat" w:hAnsi="GHEA Grapalat"/>
                <w:sz w:val="20"/>
                <w:szCs w:val="20"/>
              </w:rPr>
              <w:t>Рис</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3</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03221100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Свекла</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4</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03221110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Морковь</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5</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03221410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Капуста</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6</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03222128</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яблоко</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7</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15112150</w:t>
            </w:r>
          </w:p>
        </w:tc>
        <w:tc>
          <w:tcPr>
            <w:tcW w:w="2380" w:type="dxa"/>
            <w:vAlign w:val="center"/>
          </w:tcPr>
          <w:p w:rsidR="00DE2DC1" w:rsidRPr="003E1674" w:rsidRDefault="00DE2DC1" w:rsidP="00DE2DC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20"/>
                <w:szCs w:val="20"/>
                <w:lang w:bidi="ar-SA"/>
              </w:rPr>
            </w:pPr>
            <w:r w:rsidRPr="00C8490B">
              <w:rPr>
                <w:rFonts w:ascii="GHEA Grapalat" w:hAnsi="GHEA Grapalat" w:cs="Courier New"/>
                <w:color w:val="202124"/>
                <w:sz w:val="20"/>
                <w:szCs w:val="20"/>
                <w:lang w:bidi="ar-SA"/>
              </w:rPr>
              <w:t>Куриное мясо /грудка/</w:t>
            </w:r>
          </w:p>
          <w:p w:rsidR="00DE2DC1" w:rsidRPr="00C8490B" w:rsidRDefault="00DE2DC1" w:rsidP="00DE2DC1">
            <w:pPr>
              <w:jc w:val="center"/>
              <w:rPr>
                <w:rFonts w:ascii="GHEA Grapalat" w:hAnsi="GHEA Grapalat"/>
                <w:sz w:val="20"/>
                <w:szCs w:val="20"/>
              </w:rPr>
            </w:pP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8</w:t>
            </w:r>
          </w:p>
        </w:tc>
        <w:tc>
          <w:tcPr>
            <w:tcW w:w="1708"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15311100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Картошка</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lastRenderedPageBreak/>
              <w:t>9</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15331153</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Чечевица</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613"/>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10</w:t>
            </w:r>
          </w:p>
        </w:tc>
        <w:tc>
          <w:tcPr>
            <w:tcW w:w="1708"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15331154</w:t>
            </w:r>
          </w:p>
        </w:tc>
        <w:tc>
          <w:tcPr>
            <w:tcW w:w="2380" w:type="dxa"/>
            <w:vAlign w:val="center"/>
          </w:tcPr>
          <w:p w:rsidR="00DE2DC1" w:rsidRPr="00C8490B" w:rsidRDefault="00DE2DC1" w:rsidP="00DE2DC1">
            <w:pPr>
              <w:jc w:val="center"/>
              <w:rPr>
                <w:rFonts w:ascii="GHEA Grapalat" w:hAnsi="GHEA Grapalat"/>
                <w:sz w:val="20"/>
                <w:szCs w:val="20"/>
              </w:rPr>
            </w:pPr>
            <w:r>
              <w:rPr>
                <w:rFonts w:ascii="GHEA Grapalat" w:hAnsi="GHEA Grapalat"/>
                <w:sz w:val="20"/>
                <w:szCs w:val="20"/>
              </w:rPr>
              <w:t xml:space="preserve">Горох </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11</w:t>
            </w:r>
          </w:p>
        </w:tc>
        <w:tc>
          <w:tcPr>
            <w:tcW w:w="1708"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15333100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Томатная паста</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232E4D" w:rsidRDefault="00DE2DC1" w:rsidP="00DE2DC1">
            <w:pPr>
              <w:widowControl w:val="0"/>
              <w:jc w:val="center"/>
              <w:rPr>
                <w:rFonts w:ascii="GHEA Grapalat" w:hAnsi="GHEA Grapalat"/>
                <w:sz w:val="20"/>
                <w:szCs w:val="20"/>
              </w:rPr>
            </w:pPr>
            <w:r w:rsidRPr="00232E4D">
              <w:rPr>
                <w:rFonts w:ascii="GHEA Grapalat" w:hAnsi="GHEA Grapalat"/>
                <w:sz w:val="20"/>
                <w:szCs w:val="20"/>
              </w:rPr>
              <w:t>12</w:t>
            </w:r>
          </w:p>
        </w:tc>
        <w:tc>
          <w:tcPr>
            <w:tcW w:w="1708"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15331151</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Фасоль</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3010FC">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13</w:t>
            </w:r>
          </w:p>
        </w:tc>
        <w:tc>
          <w:tcPr>
            <w:tcW w:w="1708" w:type="dxa"/>
          </w:tcPr>
          <w:p w:rsidR="00DE2DC1" w:rsidRDefault="00DE2DC1" w:rsidP="00DE2DC1">
            <w:pPr>
              <w:jc w:val="center"/>
              <w:rPr>
                <w:rFonts w:ascii="GHEA Grapalat" w:hAnsi="GHEA Grapalat" w:cs="Calibri"/>
                <w:color w:val="000000"/>
                <w:sz w:val="20"/>
                <w:szCs w:val="20"/>
              </w:rPr>
            </w:pPr>
          </w:p>
          <w:p w:rsidR="00DE2DC1" w:rsidRPr="004746A1" w:rsidRDefault="00DE2DC1" w:rsidP="00DE2DC1">
            <w:pPr>
              <w:rPr>
                <w:rFonts w:ascii="GHEA Grapalat" w:hAnsi="GHEA Grapalat" w:cs="Calibri"/>
                <w:color w:val="000000"/>
                <w:sz w:val="20"/>
                <w:szCs w:val="20"/>
              </w:rPr>
            </w:pPr>
            <w:r>
              <w:rPr>
                <w:rFonts w:ascii="GHEA Grapalat" w:hAnsi="GHEA Grapalat" w:cs="Calibri"/>
                <w:color w:val="000000"/>
                <w:sz w:val="20"/>
                <w:szCs w:val="20"/>
              </w:rPr>
              <w:t xml:space="preserve">      </w:t>
            </w:r>
            <w:r w:rsidRPr="004746A1">
              <w:rPr>
                <w:rFonts w:ascii="GHEA Grapalat" w:hAnsi="GHEA Grapalat" w:cs="Calibri"/>
                <w:color w:val="000000"/>
                <w:sz w:val="20"/>
                <w:szCs w:val="20"/>
              </w:rPr>
              <w:t>15421100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Растительное масло</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Default="00DE2DC1" w:rsidP="00DE2DC1">
            <w:pPr>
              <w:widowControl w:val="0"/>
              <w:jc w:val="center"/>
              <w:rPr>
                <w:rFonts w:ascii="GHEA Grapalat" w:hAnsi="GHEA Grapalat"/>
                <w:sz w:val="16"/>
                <w:szCs w:val="16"/>
              </w:rPr>
            </w:pPr>
            <w:r>
              <w:rPr>
                <w:rFonts w:ascii="GHEA Grapalat" w:hAnsi="GHEA Grapalat"/>
                <w:sz w:val="16"/>
                <w:szCs w:val="16"/>
              </w:rPr>
              <w:t>14</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15541200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Сыр</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Default="00DE2DC1" w:rsidP="00DE2DC1">
            <w:pPr>
              <w:widowControl w:val="0"/>
              <w:jc w:val="center"/>
              <w:rPr>
                <w:rFonts w:ascii="GHEA Grapalat" w:hAnsi="GHEA Grapalat"/>
                <w:sz w:val="16"/>
                <w:szCs w:val="16"/>
              </w:rPr>
            </w:pPr>
            <w:r>
              <w:rPr>
                <w:rFonts w:ascii="GHEA Grapalat" w:hAnsi="GHEA Grapalat"/>
                <w:sz w:val="16"/>
                <w:szCs w:val="16"/>
              </w:rPr>
              <w:t>15</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15616000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Греч</w:t>
            </w:r>
            <w:r w:rsidRPr="00C8490B">
              <w:rPr>
                <w:rFonts w:ascii="GHEA Grapalat" w:hAnsi="GHEA Grapalat"/>
                <w:sz w:val="20"/>
                <w:szCs w:val="20"/>
                <w:lang w:val="en-US"/>
              </w:rPr>
              <w:t>к</w:t>
            </w:r>
            <w:r w:rsidRPr="00C8490B">
              <w:rPr>
                <w:rFonts w:ascii="GHEA Grapalat" w:hAnsi="GHEA Grapalat"/>
                <w:sz w:val="20"/>
                <w:szCs w:val="20"/>
              </w:rPr>
              <w:t>а</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Default="00DE2DC1" w:rsidP="00DE2DC1">
            <w:pPr>
              <w:widowControl w:val="0"/>
              <w:jc w:val="center"/>
              <w:rPr>
                <w:rFonts w:ascii="GHEA Grapalat" w:hAnsi="GHEA Grapalat"/>
                <w:sz w:val="16"/>
                <w:szCs w:val="16"/>
              </w:rPr>
            </w:pPr>
            <w:r>
              <w:rPr>
                <w:rFonts w:ascii="GHEA Grapalat" w:hAnsi="GHEA Grapalat"/>
                <w:sz w:val="16"/>
                <w:szCs w:val="16"/>
              </w:rPr>
              <w:t>16</w:t>
            </w:r>
          </w:p>
        </w:tc>
        <w:tc>
          <w:tcPr>
            <w:tcW w:w="1708" w:type="dxa"/>
            <w:vAlign w:val="center"/>
          </w:tcPr>
          <w:p w:rsidR="00DE2DC1" w:rsidRPr="00FA6221" w:rsidRDefault="00DE2DC1" w:rsidP="00DE2DC1">
            <w:pPr>
              <w:widowControl w:val="0"/>
              <w:jc w:val="center"/>
              <w:rPr>
                <w:rFonts w:ascii="GHEA Grapalat" w:hAnsi="GHEA Grapalat"/>
                <w:sz w:val="20"/>
                <w:szCs w:val="20"/>
              </w:rPr>
            </w:pPr>
            <w:r w:rsidRPr="00FA6221">
              <w:rPr>
                <w:rFonts w:ascii="GHEA Grapalat" w:hAnsi="GHEA Grapalat"/>
                <w:sz w:val="20"/>
                <w:szCs w:val="20"/>
              </w:rPr>
              <w:t>15551600</w:t>
            </w:r>
          </w:p>
        </w:tc>
        <w:tc>
          <w:tcPr>
            <w:tcW w:w="2380" w:type="dxa"/>
            <w:vAlign w:val="center"/>
          </w:tcPr>
          <w:p w:rsidR="00DE2DC1" w:rsidRPr="00FA6221" w:rsidRDefault="00DE2DC1" w:rsidP="00DE2DC1">
            <w:pPr>
              <w:widowControl w:val="0"/>
              <w:jc w:val="center"/>
              <w:rPr>
                <w:rFonts w:ascii="GHEA Grapalat" w:hAnsi="GHEA Grapalat"/>
                <w:sz w:val="18"/>
                <w:szCs w:val="18"/>
              </w:rPr>
            </w:pPr>
            <w:r w:rsidRPr="00FA6221">
              <w:rPr>
                <w:rFonts w:ascii="GHEA Grapalat" w:hAnsi="GHEA Grapalat"/>
                <w:sz w:val="18"/>
                <w:szCs w:val="18"/>
              </w:rPr>
              <w:t>Мацун</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Default="00DE2DC1" w:rsidP="00DE2DC1">
            <w:pPr>
              <w:widowControl w:val="0"/>
              <w:jc w:val="center"/>
              <w:rPr>
                <w:rFonts w:ascii="GHEA Grapalat" w:hAnsi="GHEA Grapalat"/>
                <w:sz w:val="16"/>
                <w:szCs w:val="16"/>
              </w:rPr>
            </w:pPr>
            <w:r>
              <w:rPr>
                <w:rFonts w:ascii="GHEA Grapalat" w:hAnsi="GHEA Grapalat"/>
                <w:sz w:val="16"/>
                <w:szCs w:val="16"/>
              </w:rPr>
              <w:t>17</w:t>
            </w:r>
          </w:p>
        </w:tc>
        <w:tc>
          <w:tcPr>
            <w:tcW w:w="1708"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15851100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Макаронные изделия:</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18</w:t>
            </w:r>
          </w:p>
        </w:tc>
        <w:tc>
          <w:tcPr>
            <w:tcW w:w="1708" w:type="dxa"/>
            <w:vAlign w:val="center"/>
          </w:tcPr>
          <w:p w:rsidR="00DE2DC1" w:rsidRPr="004746A1" w:rsidRDefault="00DE2DC1" w:rsidP="00DE2DC1">
            <w:pPr>
              <w:jc w:val="center"/>
              <w:rPr>
                <w:rFonts w:ascii="GHEA Grapalat" w:hAnsi="GHEA Grapalat" w:cs="Calibri"/>
                <w:color w:val="000000"/>
                <w:sz w:val="20"/>
                <w:szCs w:val="20"/>
              </w:rPr>
            </w:pPr>
            <w:r w:rsidRPr="004746A1">
              <w:rPr>
                <w:rFonts w:ascii="GHEA Grapalat" w:hAnsi="GHEA Grapalat" w:cs="Calibri"/>
                <w:color w:val="000000"/>
                <w:sz w:val="20"/>
                <w:szCs w:val="20"/>
              </w:rPr>
              <w:t>15872400</w:t>
            </w:r>
          </w:p>
        </w:tc>
        <w:tc>
          <w:tcPr>
            <w:tcW w:w="2380" w:type="dxa"/>
            <w:vAlign w:val="center"/>
          </w:tcPr>
          <w:p w:rsidR="00DE2DC1" w:rsidRPr="00C8490B" w:rsidRDefault="00DE2DC1" w:rsidP="00DE2DC1">
            <w:pPr>
              <w:jc w:val="center"/>
              <w:rPr>
                <w:rFonts w:ascii="GHEA Grapalat" w:hAnsi="GHEA Grapalat"/>
                <w:sz w:val="20"/>
                <w:szCs w:val="20"/>
                <w:lang w:val="en-US"/>
              </w:rPr>
            </w:pPr>
            <w:r w:rsidRPr="00C8490B">
              <w:rPr>
                <w:rFonts w:ascii="GHEA Grapalat" w:hAnsi="GHEA Grapalat"/>
                <w:sz w:val="20"/>
                <w:szCs w:val="20"/>
              </w:rPr>
              <w:t>Соль</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r w:rsidR="00DE2DC1" w:rsidRPr="00B138F3" w:rsidTr="00EF4F22">
        <w:trPr>
          <w:gridAfter w:val="2"/>
          <w:wAfter w:w="38" w:type="dxa"/>
          <w:trHeight w:val="594"/>
          <w:jc w:val="center"/>
        </w:trPr>
        <w:tc>
          <w:tcPr>
            <w:tcW w:w="846" w:type="dxa"/>
            <w:vAlign w:val="center"/>
          </w:tcPr>
          <w:p w:rsidR="00DE2DC1" w:rsidRPr="00B138F3" w:rsidRDefault="00DE2DC1" w:rsidP="00DE2DC1">
            <w:pPr>
              <w:widowControl w:val="0"/>
              <w:jc w:val="center"/>
              <w:rPr>
                <w:rFonts w:ascii="GHEA Grapalat" w:hAnsi="GHEA Grapalat"/>
                <w:sz w:val="16"/>
                <w:szCs w:val="16"/>
              </w:rPr>
            </w:pPr>
            <w:r>
              <w:rPr>
                <w:rFonts w:ascii="GHEA Grapalat" w:hAnsi="GHEA Grapalat"/>
                <w:sz w:val="16"/>
                <w:szCs w:val="16"/>
              </w:rPr>
              <w:t>19</w:t>
            </w:r>
          </w:p>
        </w:tc>
        <w:tc>
          <w:tcPr>
            <w:tcW w:w="1708" w:type="dxa"/>
            <w:vAlign w:val="center"/>
          </w:tcPr>
          <w:p w:rsidR="00DE2DC1" w:rsidRPr="004746A1" w:rsidRDefault="00DE2DC1" w:rsidP="00DE2DC1">
            <w:pPr>
              <w:jc w:val="center"/>
              <w:rPr>
                <w:rFonts w:ascii="GHEA Grapalat" w:hAnsi="GHEA Grapalat" w:cs="Calibri"/>
                <w:sz w:val="20"/>
                <w:szCs w:val="20"/>
              </w:rPr>
            </w:pPr>
            <w:r w:rsidRPr="004746A1">
              <w:rPr>
                <w:rFonts w:ascii="GHEA Grapalat" w:hAnsi="GHEA Grapalat" w:cs="Calibri"/>
                <w:sz w:val="20"/>
                <w:szCs w:val="20"/>
              </w:rPr>
              <w:t>15811100</w:t>
            </w:r>
          </w:p>
        </w:tc>
        <w:tc>
          <w:tcPr>
            <w:tcW w:w="2380" w:type="dxa"/>
            <w:vAlign w:val="center"/>
          </w:tcPr>
          <w:p w:rsidR="00DE2DC1" w:rsidRPr="00C8490B" w:rsidRDefault="00DE2DC1" w:rsidP="00DE2DC1">
            <w:pPr>
              <w:jc w:val="center"/>
              <w:rPr>
                <w:rFonts w:ascii="GHEA Grapalat" w:hAnsi="GHEA Grapalat"/>
                <w:sz w:val="20"/>
                <w:szCs w:val="20"/>
              </w:rPr>
            </w:pPr>
            <w:r w:rsidRPr="00C8490B">
              <w:rPr>
                <w:rFonts w:ascii="GHEA Grapalat" w:hAnsi="GHEA Grapalat"/>
                <w:sz w:val="20"/>
                <w:szCs w:val="20"/>
              </w:rPr>
              <w:t>Хлеб</w:t>
            </w:r>
          </w:p>
        </w:tc>
        <w:tc>
          <w:tcPr>
            <w:tcW w:w="731" w:type="dxa"/>
            <w:vAlign w:val="center"/>
          </w:tcPr>
          <w:p w:rsidR="00DE2DC1" w:rsidRDefault="00DE2DC1" w:rsidP="00DE2DC1">
            <w:pPr>
              <w:jc w:val="center"/>
              <w:rPr>
                <w:rFonts w:ascii="GHEA Grapalat" w:hAnsi="GHEA Grapalat"/>
                <w:sz w:val="20"/>
                <w:lang w:val="pt-BR"/>
              </w:rPr>
            </w:pPr>
          </w:p>
        </w:tc>
        <w:tc>
          <w:tcPr>
            <w:tcW w:w="851" w:type="dxa"/>
            <w:vAlign w:val="center"/>
          </w:tcPr>
          <w:p w:rsidR="00DE2DC1" w:rsidRDefault="00DE2DC1" w:rsidP="00DE2DC1">
            <w:pPr>
              <w:jc w:val="center"/>
              <w:rPr>
                <w:rFonts w:ascii="GHEA Grapalat" w:hAnsi="GHEA Grapalat"/>
                <w:sz w:val="16"/>
                <w:szCs w:val="16"/>
              </w:rPr>
            </w:pPr>
          </w:p>
        </w:tc>
        <w:tc>
          <w:tcPr>
            <w:tcW w:w="684" w:type="dxa"/>
            <w:vAlign w:val="center"/>
          </w:tcPr>
          <w:p w:rsidR="00DE2DC1" w:rsidRDefault="00DE2DC1" w:rsidP="00DE2DC1">
            <w:pPr>
              <w:jc w:val="center"/>
              <w:rPr>
                <w:rFonts w:ascii="GHEA Grapalat" w:hAnsi="GHEA Grapalat"/>
                <w:sz w:val="16"/>
                <w:szCs w:val="16"/>
              </w:rPr>
            </w:pPr>
          </w:p>
        </w:tc>
        <w:tc>
          <w:tcPr>
            <w:tcW w:w="831" w:type="dxa"/>
            <w:vAlign w:val="center"/>
          </w:tcPr>
          <w:p w:rsidR="00DE2DC1" w:rsidRDefault="00DE2DC1" w:rsidP="00DE2DC1">
            <w:pPr>
              <w:jc w:val="center"/>
              <w:rPr>
                <w:rFonts w:ascii="GHEA Grapalat" w:hAnsi="GHEA Grapalat"/>
                <w:sz w:val="16"/>
                <w:szCs w:val="16"/>
              </w:rPr>
            </w:pPr>
          </w:p>
        </w:tc>
        <w:tc>
          <w:tcPr>
            <w:tcW w:w="753" w:type="dxa"/>
            <w:vAlign w:val="center"/>
          </w:tcPr>
          <w:p w:rsidR="00DE2DC1" w:rsidRDefault="00DE2DC1" w:rsidP="00DE2DC1">
            <w:pPr>
              <w:jc w:val="center"/>
              <w:rPr>
                <w:rFonts w:ascii="GHEA Grapalat" w:hAnsi="GHEA Grapalat"/>
                <w:sz w:val="16"/>
                <w:szCs w:val="16"/>
              </w:rPr>
            </w:pPr>
          </w:p>
        </w:tc>
        <w:tc>
          <w:tcPr>
            <w:tcW w:w="677" w:type="dxa"/>
            <w:vAlign w:val="center"/>
          </w:tcPr>
          <w:p w:rsidR="00DE2DC1" w:rsidRDefault="00DE2DC1" w:rsidP="00DE2DC1">
            <w:pPr>
              <w:jc w:val="center"/>
              <w:rPr>
                <w:rFonts w:ascii="GHEA Grapalat" w:hAnsi="GHEA Grapalat"/>
                <w:sz w:val="20"/>
                <w:lang w:val="pt-BR"/>
              </w:rPr>
            </w:pPr>
          </w:p>
        </w:tc>
        <w:tc>
          <w:tcPr>
            <w:tcW w:w="702" w:type="dxa"/>
            <w:vAlign w:val="center"/>
          </w:tcPr>
          <w:p w:rsidR="00DE2DC1" w:rsidRDefault="00DE2DC1" w:rsidP="00DE2DC1">
            <w:pPr>
              <w:jc w:val="center"/>
              <w:rPr>
                <w:rFonts w:ascii="GHEA Grapalat" w:hAnsi="GHEA Grapalat"/>
                <w:sz w:val="20"/>
                <w:lang w:val="pt-BR"/>
              </w:rPr>
            </w:pPr>
          </w:p>
        </w:tc>
        <w:tc>
          <w:tcPr>
            <w:tcW w:w="816" w:type="dxa"/>
            <w:vAlign w:val="center"/>
          </w:tcPr>
          <w:p w:rsidR="00DE2DC1" w:rsidRDefault="00DE2DC1" w:rsidP="00DE2DC1">
            <w:pPr>
              <w:jc w:val="center"/>
              <w:rPr>
                <w:rFonts w:ascii="GHEA Grapalat" w:hAnsi="GHEA Grapalat"/>
                <w:sz w:val="20"/>
                <w:lang w:val="pt-BR"/>
              </w:rPr>
            </w:pPr>
          </w:p>
        </w:tc>
        <w:tc>
          <w:tcPr>
            <w:tcW w:w="86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25</w:t>
            </w:r>
            <w:r w:rsidRPr="00B065F3">
              <w:rPr>
                <w:rFonts w:ascii="GHEA Grapalat" w:hAnsi="GHEA Grapalat"/>
                <w:sz w:val="16"/>
                <w:szCs w:val="16"/>
              </w:rPr>
              <w:t>%</w:t>
            </w:r>
          </w:p>
        </w:tc>
        <w:tc>
          <w:tcPr>
            <w:tcW w:w="845"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45</w:t>
            </w:r>
            <w:r w:rsidRPr="00B065F3">
              <w:rPr>
                <w:rFonts w:ascii="GHEA Grapalat" w:hAnsi="GHEA Grapalat"/>
                <w:sz w:val="16"/>
                <w:szCs w:val="16"/>
              </w:rPr>
              <w:t>%</w:t>
            </w:r>
          </w:p>
        </w:tc>
        <w:tc>
          <w:tcPr>
            <w:tcW w:w="949"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75</w:t>
            </w:r>
            <w:r w:rsidRPr="00B065F3">
              <w:rPr>
                <w:rFonts w:ascii="GHEA Grapalat" w:hAnsi="GHEA Grapalat"/>
                <w:sz w:val="16"/>
                <w:szCs w:val="16"/>
              </w:rPr>
              <w:t>%</w:t>
            </w:r>
          </w:p>
        </w:tc>
        <w:tc>
          <w:tcPr>
            <w:tcW w:w="848"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c>
          <w:tcPr>
            <w:tcW w:w="786" w:type="dxa"/>
            <w:vAlign w:val="center"/>
          </w:tcPr>
          <w:p w:rsidR="00DE2DC1" w:rsidRPr="00B065F3" w:rsidRDefault="00DE2DC1" w:rsidP="00DE2DC1">
            <w:pPr>
              <w:jc w:val="center"/>
              <w:rPr>
                <w:rFonts w:ascii="GHEA Grapalat" w:hAnsi="GHEA Grapalat"/>
                <w:sz w:val="16"/>
                <w:szCs w:val="16"/>
              </w:rPr>
            </w:pPr>
            <w:r>
              <w:rPr>
                <w:rFonts w:ascii="GHEA Grapalat" w:hAnsi="GHEA Grapalat"/>
                <w:sz w:val="16"/>
                <w:szCs w:val="16"/>
              </w:rPr>
              <w:t>100</w:t>
            </w:r>
            <w:r w:rsidRPr="00B065F3">
              <w:rPr>
                <w:rFonts w:ascii="GHEA Grapalat" w:hAnsi="GHEA Grapalat"/>
                <w:sz w:val="16"/>
                <w:szCs w:val="16"/>
              </w:rPr>
              <w:t>%</w:t>
            </w:r>
          </w:p>
        </w:tc>
      </w:tr>
    </w:tbl>
    <w:p w:rsidR="003D382F" w:rsidRDefault="003D382F" w:rsidP="007650AA">
      <w:pPr>
        <w:widowControl w:val="0"/>
        <w:jc w:val="both"/>
        <w:rPr>
          <w:sz w:val="20"/>
          <w:szCs w:val="20"/>
        </w:rPr>
      </w:pPr>
    </w:p>
    <w:p w:rsidR="007650AA" w:rsidRPr="008842CE" w:rsidRDefault="007650AA" w:rsidP="007650AA">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6E1BDF" w:rsidRPr="006E1BDF" w:rsidRDefault="006E1BDF" w:rsidP="00B46D58">
            <w:pPr>
              <w:widowControl w:val="0"/>
              <w:pBdr>
                <w:bottom w:val="single" w:sz="12" w:space="1" w:color="auto"/>
              </w:pBdr>
              <w:spacing w:after="160"/>
              <w:jc w:val="center"/>
              <w:rPr>
                <w:rFonts w:ascii="GHEA Grapalat" w:hAnsi="GHEA Grapalat"/>
              </w:rPr>
            </w:pPr>
          </w:p>
          <w:p w:rsidR="00071D1C" w:rsidRPr="006E1BDF" w:rsidRDefault="00071D1C" w:rsidP="00B46D58">
            <w:pPr>
              <w:widowControl w:val="0"/>
              <w:pBdr>
                <w:bottom w:val="single" w:sz="12" w:space="1" w:color="auto"/>
              </w:pBdr>
              <w:spacing w:after="160"/>
              <w:jc w:val="center"/>
              <w:rPr>
                <w:rFonts w:ascii="GHEA Grapalat" w:hAnsi="GHEA Grapalat" w:cs="Sylfaen"/>
                <w:bCs/>
              </w:rPr>
            </w:pPr>
            <w:r w:rsidRPr="006E1BDF">
              <w:rPr>
                <w:rFonts w:ascii="GHEA Grapalat" w:hAnsi="GHEA Grapalat"/>
              </w:rPr>
              <w:t>ПОКУПАТЕЛЬ</w:t>
            </w:r>
          </w:p>
          <w:p w:rsidR="00071D1C" w:rsidRPr="006E1BDF" w:rsidRDefault="00071D1C" w:rsidP="00774C43">
            <w:pPr>
              <w:widowControl w:val="0"/>
              <w:jc w:val="center"/>
              <w:rPr>
                <w:rFonts w:ascii="GHEA Grapalat" w:hAnsi="GHEA Grapalat"/>
                <w:lang w:val="en-US"/>
              </w:rPr>
            </w:pPr>
            <w:r w:rsidRPr="006E1BDF">
              <w:rPr>
                <w:rFonts w:ascii="GHEA Grapalat" w:hAnsi="GHEA Grapalat"/>
                <w:sz w:val="20"/>
                <w:szCs w:val="20"/>
              </w:rPr>
              <w:t>/подпись/</w:t>
            </w:r>
          </w:p>
          <w:p w:rsidR="00071D1C" w:rsidRPr="006E1BDF" w:rsidRDefault="00071D1C" w:rsidP="00B46D58">
            <w:pPr>
              <w:widowControl w:val="0"/>
              <w:spacing w:after="160"/>
              <w:jc w:val="center"/>
              <w:rPr>
                <w:rFonts w:ascii="GHEA Grapalat" w:hAnsi="GHEA Grapalat"/>
              </w:rPr>
            </w:pPr>
            <w:r w:rsidRPr="006E1BDF">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1D29BA">
          <w:footnotePr>
            <w:pos w:val="beneathText"/>
          </w:footnotePr>
          <w:pgSz w:w="16838" w:h="11906" w:orient="landscape" w:code="9"/>
          <w:pgMar w:top="1134" w:right="1418" w:bottom="709" w:left="1418" w:header="561" w:footer="561" w:gutter="0"/>
          <w:cols w:space="720"/>
        </w:sectPr>
      </w:pPr>
    </w:p>
    <w:p w:rsidR="00E37D80" w:rsidRDefault="00E37D80"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6E1BDF" w:rsidRDefault="00071D1C" w:rsidP="006E1BDF">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E2DC1">
        <w:rPr>
          <w:rFonts w:ascii="GHEA Grapalat" w:hAnsi="GHEA Grapalat"/>
          <w:i/>
        </w:rPr>
        <w:t>24</w:t>
      </w:r>
      <w:r w:rsidR="00D52566" w:rsidRPr="00B138F3">
        <w:rPr>
          <w:rFonts w:ascii="GHEA Grapalat" w:hAnsi="GHEA Grapalat"/>
          <w:i/>
        </w:rPr>
        <w:tab/>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774C43">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774C43">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774C43">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774C43">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774C43">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774C43">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774C43">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774C43">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774C43">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774C43">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774C43">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774C43">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774C43">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E2DC1">
        <w:rPr>
          <w:rFonts w:ascii="GHEA Grapalat" w:hAnsi="GHEA Grapalat"/>
          <w:sz w:val="24"/>
          <w:szCs w:val="24"/>
        </w:rPr>
        <w:t>24</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E37D80">
      <w:pPr>
        <w:widowControl w:val="0"/>
        <w:spacing w:after="160"/>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6E1BDF">
            <w:pPr>
              <w:widowControl w:val="0"/>
              <w:spacing w:after="160"/>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6E1BDF" w:rsidRDefault="006E1BDF" w:rsidP="00B46D58">
      <w:pPr>
        <w:widowControl w:val="0"/>
        <w:spacing w:after="160"/>
        <w:jc w:val="right"/>
        <w:rPr>
          <w:rFonts w:ascii="GHEA Grapalat" w:hAnsi="GHEA Grapalat" w:cs="Sylfaen"/>
          <w:b/>
        </w:rPr>
      </w:pPr>
    </w:p>
    <w:p w:rsidR="006E1BDF" w:rsidRDefault="006E1BDF" w:rsidP="00B46D58">
      <w:pPr>
        <w:widowControl w:val="0"/>
        <w:spacing w:after="160"/>
        <w:jc w:val="right"/>
        <w:rPr>
          <w:rFonts w:ascii="GHEA Grapalat" w:hAnsi="GHEA Grapalat" w:cs="Sylfaen"/>
          <w:b/>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DE2DC1">
        <w:rPr>
          <w:rFonts w:ascii="GHEA Grapalat" w:hAnsi="GHEA Grapalat"/>
          <w:i/>
        </w:rPr>
        <w:t>24</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6E1BDF">
      <w:pgSz w:w="11906" w:h="16838" w:code="9"/>
      <w:pgMar w:top="142" w:right="1418" w:bottom="0"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8DE" w:rsidRDefault="00C748DE">
      <w:r>
        <w:separator/>
      </w:r>
    </w:p>
  </w:endnote>
  <w:endnote w:type="continuationSeparator" w:id="0">
    <w:p w:rsidR="00C748DE" w:rsidRDefault="00C7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BA51D7" w:rsidRPr="00C861E9" w:rsidRDefault="00BA51D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36BB6">
          <w:rPr>
            <w:rFonts w:ascii="GHEA Grapalat" w:hAnsi="GHEA Grapalat"/>
            <w:noProof/>
            <w:sz w:val="24"/>
            <w:szCs w:val="24"/>
          </w:rPr>
          <w:t>95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8DE" w:rsidRDefault="00C748DE">
      <w:r>
        <w:separator/>
      </w:r>
    </w:p>
  </w:footnote>
  <w:footnote w:type="continuationSeparator" w:id="0">
    <w:p w:rsidR="00C748DE" w:rsidRDefault="00C748DE">
      <w:r>
        <w:continuationSeparator/>
      </w:r>
    </w:p>
  </w:footnote>
  <w:footnote w:id="1">
    <w:p w:rsidR="00BA51D7" w:rsidRDefault="00BA51D7" w:rsidP="00C00845">
      <w:pPr>
        <w:tabs>
          <w:tab w:val="left" w:pos="2760"/>
        </w:tabs>
      </w:pPr>
      <w:r>
        <w:tab/>
      </w:r>
    </w:p>
    <w:p w:rsidR="00BA51D7" w:rsidRPr="00ED3BA4" w:rsidRDefault="00BA51D7" w:rsidP="007A5F50">
      <w:pPr>
        <w:pStyle w:val="FootnoteText"/>
        <w:jc w:val="both"/>
        <w:rPr>
          <w:rFonts w:asciiTheme="minorHAnsi" w:hAnsiTheme="minorHAnsi"/>
          <w:i/>
          <w:lang w:val="hy-AM"/>
        </w:rPr>
      </w:pPr>
    </w:p>
  </w:footnote>
  <w:footnote w:id="2">
    <w:p w:rsidR="00BA51D7" w:rsidRPr="00CD6B60" w:rsidRDefault="00BA51D7" w:rsidP="005710AF">
      <w:pPr>
        <w:pStyle w:val="FootnoteText"/>
        <w:jc w:val="both"/>
        <w:rPr>
          <w:rFonts w:ascii="GHEA Grapalat" w:hAnsi="GHEA Grapalat"/>
          <w:i/>
        </w:rPr>
      </w:pPr>
      <w:r>
        <w:rPr>
          <w:rStyle w:val="FootnoteReference"/>
        </w:rPr>
        <w:t>5</w:t>
      </w:r>
      <w:r>
        <w:t xml:space="preserve"> </w:t>
      </w:r>
    </w:p>
    <w:p w:rsidR="00BA51D7" w:rsidRPr="00CD6B60" w:rsidRDefault="00BA51D7" w:rsidP="00FC69A8">
      <w:pPr>
        <w:pStyle w:val="FootnoteText"/>
        <w:jc w:val="both"/>
        <w:rPr>
          <w:rFonts w:ascii="GHEA Grapalat" w:hAnsi="GHEA Grapalat"/>
          <w:i/>
        </w:rPr>
      </w:pPr>
    </w:p>
  </w:footnote>
  <w:footnote w:id="3">
    <w:p w:rsidR="00BA51D7" w:rsidRPr="00CA2B01" w:rsidRDefault="00BA51D7"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A51D7" w:rsidRPr="00CA2B01" w:rsidRDefault="00BA51D7"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BA51D7" w:rsidRPr="00CA2B01" w:rsidRDefault="00BA51D7"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BA51D7" w:rsidRDefault="00BA51D7"/>
    <w:p w:rsidR="00BA51D7" w:rsidRPr="005113DF" w:rsidDel="00932115" w:rsidRDefault="00BA51D7" w:rsidP="00AF1F59">
      <w:pPr>
        <w:pStyle w:val="FootnoteText"/>
        <w:jc w:val="both"/>
        <w:rPr>
          <w:del w:id="0" w:author="Inesa Kocharyan" w:date="2019-10-29T12:18:00Z"/>
          <w:rFonts w:asciiTheme="minorHAnsi" w:hAnsiTheme="minorHAnsi"/>
        </w:rPr>
      </w:pPr>
    </w:p>
  </w:footnote>
  <w:footnote w:id="5">
    <w:p w:rsidR="00BA51D7" w:rsidRDefault="00BA51D7"/>
    <w:p w:rsidR="00BA51D7" w:rsidRPr="005113DF" w:rsidRDefault="00BA51D7" w:rsidP="005113DF">
      <w:pPr>
        <w:pStyle w:val="FootnoteText"/>
        <w:jc w:val="both"/>
        <w:rPr>
          <w:rFonts w:asciiTheme="minorHAnsi" w:hAnsiTheme="minorHAnsi"/>
        </w:rPr>
      </w:pPr>
    </w:p>
  </w:footnote>
  <w:footnote w:id="6">
    <w:p w:rsidR="00BA51D7" w:rsidRPr="00FE2AA4" w:rsidRDefault="00BA51D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BA51D7" w:rsidRPr="008842CE" w:rsidRDefault="00BA51D7"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A51D7" w:rsidRPr="000811C1" w:rsidRDefault="00BA51D7">
      <w:pPr>
        <w:pStyle w:val="FootnoteText"/>
        <w:rPr>
          <w:lang w:val="af-ZA"/>
        </w:rPr>
      </w:pPr>
    </w:p>
  </w:footnote>
  <w:footnote w:id="8">
    <w:p w:rsidR="00BA51D7" w:rsidRPr="008E4439" w:rsidRDefault="00BA51D7"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A51D7" w:rsidRPr="000811C1" w:rsidRDefault="00BA51D7" w:rsidP="0027573B">
      <w:pPr>
        <w:pStyle w:val="FootnoteText"/>
        <w:rPr>
          <w:rFonts w:ascii="Sylfaen" w:hAnsi="Sylfaen"/>
          <w:sz w:val="18"/>
          <w:szCs w:val="18"/>
        </w:rPr>
      </w:pPr>
    </w:p>
  </w:footnote>
  <w:footnote w:id="9">
    <w:p w:rsidR="00BA51D7" w:rsidRPr="00A31673" w:rsidRDefault="00BA51D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BA51D7" w:rsidRPr="008416BA" w:rsidRDefault="00BA51D7"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A51D7" w:rsidRDefault="00BA51D7" w:rsidP="006B3E56">
      <w:pPr>
        <w:jc w:val="both"/>
      </w:pPr>
    </w:p>
    <w:p w:rsidR="00BA51D7" w:rsidRPr="008B70EB" w:rsidRDefault="00BA51D7"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A51D7" w:rsidRPr="008B70EB" w:rsidRDefault="00BA51D7"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A51D7" w:rsidRPr="008B70EB" w:rsidRDefault="00BA51D7"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A51D7" w:rsidRDefault="00BA51D7" w:rsidP="00637230">
      <w:pPr>
        <w:jc w:val="both"/>
        <w:rPr>
          <w:rFonts w:asciiTheme="minorHAnsi" w:hAnsiTheme="minorHAnsi"/>
          <w:lang w:val="af-ZA"/>
        </w:rPr>
      </w:pPr>
    </w:p>
  </w:footnote>
  <w:footnote w:id="11">
    <w:p w:rsidR="00BA51D7" w:rsidRPr="00D3436F" w:rsidRDefault="00BA51D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A51D7" w:rsidRPr="00D3436F" w:rsidRDefault="00BA51D7">
      <w:pPr>
        <w:pStyle w:val="FootnoteText"/>
        <w:rPr>
          <w:lang w:val="es-ES"/>
        </w:rPr>
      </w:pPr>
    </w:p>
  </w:footnote>
  <w:footnote w:id="12">
    <w:p w:rsidR="00BA51D7" w:rsidRDefault="00BA51D7"/>
    <w:p w:rsidR="00BA51D7" w:rsidRPr="008842CE" w:rsidRDefault="00BA51D7" w:rsidP="003D2FE2">
      <w:pPr>
        <w:pStyle w:val="FootnoteText"/>
        <w:jc w:val="both"/>
      </w:pPr>
    </w:p>
  </w:footnote>
  <w:footnote w:id="13">
    <w:p w:rsidR="00BA51D7" w:rsidRPr="00D3436F" w:rsidRDefault="00BA51D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BA51D7" w:rsidRPr="008842CE" w:rsidRDefault="00BA51D7"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A51D7" w:rsidRPr="00D3436F" w:rsidRDefault="00BA51D7">
      <w:pPr>
        <w:pStyle w:val="FootnoteText"/>
        <w:rPr>
          <w:lang w:val="hy-AM"/>
        </w:rPr>
      </w:pPr>
    </w:p>
  </w:footnote>
  <w:footnote w:id="15">
    <w:p w:rsidR="00BA51D7" w:rsidRPr="008842CE" w:rsidRDefault="00BA51D7"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A51D7" w:rsidRPr="00E85250" w:rsidRDefault="00BA51D7" w:rsidP="00D90640">
      <w:pPr>
        <w:widowControl w:val="0"/>
        <w:spacing w:after="160" w:line="360" w:lineRule="auto"/>
        <w:ind w:firstLine="709"/>
        <w:jc w:val="both"/>
        <w:rPr>
          <w:rFonts w:ascii="GHEA Grapalat" w:hAnsi="GHEA Grapalat"/>
          <w:lang w:val="hy-AM"/>
        </w:rPr>
      </w:pPr>
    </w:p>
    <w:p w:rsidR="00BA51D7" w:rsidRPr="00D3436F" w:rsidRDefault="00BA51D7">
      <w:pPr>
        <w:pStyle w:val="FootnoteText"/>
        <w:rPr>
          <w:lang w:val="hy-AM"/>
        </w:rPr>
      </w:pPr>
    </w:p>
  </w:footnote>
  <w:footnote w:id="16">
    <w:p w:rsidR="00BA51D7" w:rsidRPr="00402BC3" w:rsidRDefault="00BA51D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A51D7" w:rsidRPr="00552088" w:rsidRDefault="00BA51D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A51D7" w:rsidRPr="00D3436F" w:rsidRDefault="00BA51D7">
      <w:pPr>
        <w:pStyle w:val="FootnoteText"/>
        <w:rPr>
          <w:lang w:val="hy-AM"/>
        </w:rPr>
      </w:pPr>
    </w:p>
  </w:footnote>
  <w:footnote w:id="17">
    <w:p w:rsidR="00BA51D7" w:rsidRPr="008842CE" w:rsidRDefault="00BA51D7"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A51D7" w:rsidRPr="00D3436F" w:rsidRDefault="00BA51D7">
      <w:pPr>
        <w:pStyle w:val="FootnoteText"/>
        <w:rPr>
          <w:lang w:val="hy-AM"/>
        </w:rPr>
      </w:pPr>
    </w:p>
  </w:footnote>
  <w:footnote w:id="18">
    <w:p w:rsidR="00BA51D7" w:rsidRPr="00D3436F" w:rsidRDefault="00BA51D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rsidR="00BA51D7" w:rsidRPr="008842CE" w:rsidRDefault="00BA51D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A51D7" w:rsidRPr="00D3436F" w:rsidRDefault="00BA51D7">
      <w:pPr>
        <w:pStyle w:val="FootnoteText"/>
        <w:rPr>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45A01"/>
    <w:multiLevelType w:val="hybridMultilevel"/>
    <w:tmpl w:val="46187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928DA"/>
    <w:multiLevelType w:val="hybridMultilevel"/>
    <w:tmpl w:val="A76A25EC"/>
    <w:lvl w:ilvl="0" w:tplc="0409000F">
      <w:start w:val="1"/>
      <w:numFmt w:val="decimal"/>
      <w:lvlText w:val="%1."/>
      <w:lvlJc w:val="left"/>
      <w:pPr>
        <w:ind w:left="177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1"/>
  </w:num>
  <w:num w:numId="3">
    <w:abstractNumId w:val="19"/>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9"/>
  </w:num>
  <w:num w:numId="12">
    <w:abstractNumId w:val="26"/>
  </w:num>
  <w:num w:numId="13">
    <w:abstractNumId w:val="24"/>
  </w:num>
  <w:num w:numId="14">
    <w:abstractNumId w:val="13"/>
  </w:num>
  <w:num w:numId="15">
    <w:abstractNumId w:val="25"/>
  </w:num>
  <w:num w:numId="16">
    <w:abstractNumId w:val="14"/>
  </w:num>
  <w:num w:numId="17">
    <w:abstractNumId w:val="7"/>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8"/>
  </w:num>
  <w:num w:numId="24">
    <w:abstractNumId w:val="18"/>
  </w:num>
  <w:num w:numId="25">
    <w:abstractNumId w:val="12"/>
  </w:num>
  <w:num w:numId="26">
    <w:abstractNumId w:val="4"/>
  </w:num>
  <w:num w:numId="27">
    <w:abstractNumId w:val="3"/>
  </w:num>
  <w:num w:numId="28">
    <w:abstractNumId w:val="0"/>
  </w:num>
  <w:num w:numId="29">
    <w:abstractNumId w:val="10"/>
  </w:num>
  <w:num w:numId="30">
    <w:abstractNumId w:val="23"/>
  </w:num>
  <w:num w:numId="31">
    <w:abstractNumId w:val="2"/>
  </w:num>
  <w:num w:numId="3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755"/>
    <w:rsid w:val="00003DF0"/>
    <w:rsid w:val="000058CF"/>
    <w:rsid w:val="00005D30"/>
    <w:rsid w:val="0000622A"/>
    <w:rsid w:val="000076A1"/>
    <w:rsid w:val="0000776B"/>
    <w:rsid w:val="000107AC"/>
    <w:rsid w:val="00010A37"/>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B2C"/>
    <w:rsid w:val="00055CC2"/>
    <w:rsid w:val="00056516"/>
    <w:rsid w:val="00056AB4"/>
    <w:rsid w:val="00057264"/>
    <w:rsid w:val="000604CF"/>
    <w:rsid w:val="00060FB1"/>
    <w:rsid w:val="000612B9"/>
    <w:rsid w:val="0006220B"/>
    <w:rsid w:val="0006311D"/>
    <w:rsid w:val="00063AEF"/>
    <w:rsid w:val="00065C3B"/>
    <w:rsid w:val="00065CC2"/>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06B5"/>
    <w:rsid w:val="000911CA"/>
    <w:rsid w:val="0009191C"/>
    <w:rsid w:val="0009219E"/>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24AF"/>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C7390"/>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4A8"/>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59F"/>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230"/>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729"/>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1B"/>
    <w:rsid w:val="00181C60"/>
    <w:rsid w:val="00181F0F"/>
    <w:rsid w:val="00181F75"/>
    <w:rsid w:val="001823FE"/>
    <w:rsid w:val="00182C2E"/>
    <w:rsid w:val="00183004"/>
    <w:rsid w:val="0018301A"/>
    <w:rsid w:val="001831C4"/>
    <w:rsid w:val="00183DD8"/>
    <w:rsid w:val="00183FEA"/>
    <w:rsid w:val="00184352"/>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02D"/>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9BA"/>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1F2"/>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A93"/>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2A3"/>
    <w:rsid w:val="002C3CAA"/>
    <w:rsid w:val="002C4C2C"/>
    <w:rsid w:val="002C4DBF"/>
    <w:rsid w:val="002C605B"/>
    <w:rsid w:val="002C6CF7"/>
    <w:rsid w:val="002C7037"/>
    <w:rsid w:val="002D02FE"/>
    <w:rsid w:val="002D156F"/>
    <w:rsid w:val="002D1AAA"/>
    <w:rsid w:val="002D207D"/>
    <w:rsid w:val="002D20E8"/>
    <w:rsid w:val="002D236D"/>
    <w:rsid w:val="002D2A10"/>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0D41"/>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DF4"/>
    <w:rsid w:val="003C5E16"/>
    <w:rsid w:val="003C61D5"/>
    <w:rsid w:val="003C670C"/>
    <w:rsid w:val="003C6A92"/>
    <w:rsid w:val="003C7160"/>
    <w:rsid w:val="003C78D9"/>
    <w:rsid w:val="003D0075"/>
    <w:rsid w:val="003D0E3C"/>
    <w:rsid w:val="003D14E9"/>
    <w:rsid w:val="003D1CF4"/>
    <w:rsid w:val="003D2FE2"/>
    <w:rsid w:val="003D382F"/>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674"/>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283"/>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C73"/>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1836"/>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3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3DF"/>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BAB"/>
    <w:rsid w:val="00557E3D"/>
    <w:rsid w:val="00561665"/>
    <w:rsid w:val="00561AD9"/>
    <w:rsid w:val="00562EB1"/>
    <w:rsid w:val="0056331A"/>
    <w:rsid w:val="005639B0"/>
    <w:rsid w:val="005646FC"/>
    <w:rsid w:val="00564A46"/>
    <w:rsid w:val="0056625A"/>
    <w:rsid w:val="00566CB0"/>
    <w:rsid w:val="00567040"/>
    <w:rsid w:val="005674C1"/>
    <w:rsid w:val="00567893"/>
    <w:rsid w:val="005700F1"/>
    <w:rsid w:val="005710AF"/>
    <w:rsid w:val="005716B8"/>
    <w:rsid w:val="00571702"/>
    <w:rsid w:val="00571E4C"/>
    <w:rsid w:val="00571F29"/>
    <w:rsid w:val="005739AB"/>
    <w:rsid w:val="005744FC"/>
    <w:rsid w:val="00575C75"/>
    <w:rsid w:val="00576B25"/>
    <w:rsid w:val="00576D5D"/>
    <w:rsid w:val="00577582"/>
    <w:rsid w:val="00580E96"/>
    <w:rsid w:val="00580F33"/>
    <w:rsid w:val="00581057"/>
    <w:rsid w:val="005811EF"/>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01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B77BB"/>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0676"/>
    <w:rsid w:val="00611998"/>
    <w:rsid w:val="0061231B"/>
    <w:rsid w:val="006132ED"/>
    <w:rsid w:val="00613320"/>
    <w:rsid w:val="0061428A"/>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A36"/>
    <w:rsid w:val="00630BF1"/>
    <w:rsid w:val="00630CC3"/>
    <w:rsid w:val="0063101C"/>
    <w:rsid w:val="006313C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57ECC"/>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5D40"/>
    <w:rsid w:val="00687E34"/>
    <w:rsid w:val="006906E8"/>
    <w:rsid w:val="00691009"/>
    <w:rsid w:val="006912BB"/>
    <w:rsid w:val="00692C09"/>
    <w:rsid w:val="00692FA3"/>
    <w:rsid w:val="00693101"/>
    <w:rsid w:val="00693C4E"/>
    <w:rsid w:val="006953B6"/>
    <w:rsid w:val="00695E8D"/>
    <w:rsid w:val="006968E8"/>
    <w:rsid w:val="00696900"/>
    <w:rsid w:val="00696C5D"/>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4B5B"/>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076A"/>
    <w:rsid w:val="006E15CD"/>
    <w:rsid w:val="006E1BDF"/>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44D"/>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B1"/>
    <w:rsid w:val="00741ACC"/>
    <w:rsid w:val="00741D11"/>
    <w:rsid w:val="00742F7B"/>
    <w:rsid w:val="0074334C"/>
    <w:rsid w:val="007442CF"/>
    <w:rsid w:val="00744742"/>
    <w:rsid w:val="00744848"/>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7D8"/>
    <w:rsid w:val="00757100"/>
    <w:rsid w:val="00757281"/>
    <w:rsid w:val="007578A9"/>
    <w:rsid w:val="007579D0"/>
    <w:rsid w:val="00757A3F"/>
    <w:rsid w:val="00757D6C"/>
    <w:rsid w:val="00757E54"/>
    <w:rsid w:val="007602A3"/>
    <w:rsid w:val="00760462"/>
    <w:rsid w:val="00760CCC"/>
    <w:rsid w:val="00760E9B"/>
    <w:rsid w:val="00761A4D"/>
    <w:rsid w:val="00762026"/>
    <w:rsid w:val="00762468"/>
    <w:rsid w:val="00762474"/>
    <w:rsid w:val="007628EF"/>
    <w:rsid w:val="0076368E"/>
    <w:rsid w:val="0076384C"/>
    <w:rsid w:val="00763AEC"/>
    <w:rsid w:val="00763CC0"/>
    <w:rsid w:val="007642C2"/>
    <w:rsid w:val="007646F8"/>
    <w:rsid w:val="00764AAD"/>
    <w:rsid w:val="007650AA"/>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43"/>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D2F"/>
    <w:rsid w:val="007D3E45"/>
    <w:rsid w:val="007D4017"/>
    <w:rsid w:val="007D4470"/>
    <w:rsid w:val="007D4E09"/>
    <w:rsid w:val="007D5236"/>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08B"/>
    <w:rsid w:val="00807178"/>
    <w:rsid w:val="0080777B"/>
    <w:rsid w:val="00807F1E"/>
    <w:rsid w:val="00807F3B"/>
    <w:rsid w:val="008105B4"/>
    <w:rsid w:val="008106C0"/>
    <w:rsid w:val="00811D16"/>
    <w:rsid w:val="00812297"/>
    <w:rsid w:val="00814DBD"/>
    <w:rsid w:val="0081568C"/>
    <w:rsid w:val="00816505"/>
    <w:rsid w:val="00816D8B"/>
    <w:rsid w:val="0081738C"/>
    <w:rsid w:val="00820257"/>
    <w:rsid w:val="0082102B"/>
    <w:rsid w:val="00821921"/>
    <w:rsid w:val="008223F5"/>
    <w:rsid w:val="00822942"/>
    <w:rsid w:val="008229D3"/>
    <w:rsid w:val="00822E50"/>
    <w:rsid w:val="0082384A"/>
    <w:rsid w:val="00823F5F"/>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59BD"/>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399"/>
    <w:rsid w:val="00844434"/>
    <w:rsid w:val="00845AA5"/>
    <w:rsid w:val="008463FB"/>
    <w:rsid w:val="00847EB9"/>
    <w:rsid w:val="008504E0"/>
    <w:rsid w:val="00850570"/>
    <w:rsid w:val="00850857"/>
    <w:rsid w:val="008510F1"/>
    <w:rsid w:val="0085163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0B4"/>
    <w:rsid w:val="00862230"/>
    <w:rsid w:val="008626E5"/>
    <w:rsid w:val="008628CD"/>
    <w:rsid w:val="00863197"/>
    <w:rsid w:val="00863E4D"/>
    <w:rsid w:val="00864D52"/>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342"/>
    <w:rsid w:val="00893487"/>
    <w:rsid w:val="008937EA"/>
    <w:rsid w:val="00893F09"/>
    <w:rsid w:val="00895DC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EAD"/>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387"/>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4D1F"/>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2C7"/>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6EC5"/>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0FB"/>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34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1D"/>
    <w:rsid w:val="00A12C95"/>
    <w:rsid w:val="00A13428"/>
    <w:rsid w:val="00A134CC"/>
    <w:rsid w:val="00A1369A"/>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2"/>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1FA1"/>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38B"/>
    <w:rsid w:val="00A779D8"/>
    <w:rsid w:val="00A77A8C"/>
    <w:rsid w:val="00A8081F"/>
    <w:rsid w:val="00A80ECD"/>
    <w:rsid w:val="00A8134C"/>
    <w:rsid w:val="00A81620"/>
    <w:rsid w:val="00A81DD5"/>
    <w:rsid w:val="00A82F21"/>
    <w:rsid w:val="00A8328A"/>
    <w:rsid w:val="00A86287"/>
    <w:rsid w:val="00A90E28"/>
    <w:rsid w:val="00A90FCD"/>
    <w:rsid w:val="00A921FF"/>
    <w:rsid w:val="00A93710"/>
    <w:rsid w:val="00A93926"/>
    <w:rsid w:val="00A943A0"/>
    <w:rsid w:val="00A944D6"/>
    <w:rsid w:val="00A95C09"/>
    <w:rsid w:val="00A961A4"/>
    <w:rsid w:val="00A96293"/>
    <w:rsid w:val="00A96817"/>
    <w:rsid w:val="00A9694C"/>
    <w:rsid w:val="00A96D60"/>
    <w:rsid w:val="00AA0002"/>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111"/>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127"/>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7E5"/>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9F8"/>
    <w:rsid w:val="00B64BF8"/>
    <w:rsid w:val="00B64C48"/>
    <w:rsid w:val="00B64ECA"/>
    <w:rsid w:val="00B65351"/>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1D7"/>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1F7"/>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217"/>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4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17E65"/>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967"/>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3FA2"/>
    <w:rsid w:val="00C748DE"/>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90B"/>
    <w:rsid w:val="00C84B20"/>
    <w:rsid w:val="00C85FFA"/>
    <w:rsid w:val="00C861E9"/>
    <w:rsid w:val="00C864DC"/>
    <w:rsid w:val="00C869C9"/>
    <w:rsid w:val="00C86AB3"/>
    <w:rsid w:val="00C90796"/>
    <w:rsid w:val="00C9153B"/>
    <w:rsid w:val="00C91CF7"/>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6E5D"/>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5D0C"/>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5615"/>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332"/>
    <w:rsid w:val="00D36D97"/>
    <w:rsid w:val="00D411B6"/>
    <w:rsid w:val="00D4164A"/>
    <w:rsid w:val="00D41AE8"/>
    <w:rsid w:val="00D41F7D"/>
    <w:rsid w:val="00D42D33"/>
    <w:rsid w:val="00D42E80"/>
    <w:rsid w:val="00D433D6"/>
    <w:rsid w:val="00D43420"/>
    <w:rsid w:val="00D4557B"/>
    <w:rsid w:val="00D4632F"/>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83E"/>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518"/>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2BE"/>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ACB"/>
    <w:rsid w:val="00DC4CCF"/>
    <w:rsid w:val="00DC5332"/>
    <w:rsid w:val="00DC567F"/>
    <w:rsid w:val="00DC59F5"/>
    <w:rsid w:val="00DC5C67"/>
    <w:rsid w:val="00DC619D"/>
    <w:rsid w:val="00DC64B5"/>
    <w:rsid w:val="00DC6732"/>
    <w:rsid w:val="00DC6FEB"/>
    <w:rsid w:val="00DC769E"/>
    <w:rsid w:val="00DC7A87"/>
    <w:rsid w:val="00DD0158"/>
    <w:rsid w:val="00DD0FED"/>
    <w:rsid w:val="00DD1470"/>
    <w:rsid w:val="00DD19B0"/>
    <w:rsid w:val="00DD2498"/>
    <w:rsid w:val="00DD27B0"/>
    <w:rsid w:val="00DD2F66"/>
    <w:rsid w:val="00DD322C"/>
    <w:rsid w:val="00DD3AF0"/>
    <w:rsid w:val="00DD3E3D"/>
    <w:rsid w:val="00DD41E4"/>
    <w:rsid w:val="00DD4F48"/>
    <w:rsid w:val="00DD51F0"/>
    <w:rsid w:val="00DD56AA"/>
    <w:rsid w:val="00DD5CF9"/>
    <w:rsid w:val="00DD66E7"/>
    <w:rsid w:val="00DD6FDA"/>
    <w:rsid w:val="00DE0D2A"/>
    <w:rsid w:val="00DE1323"/>
    <w:rsid w:val="00DE134D"/>
    <w:rsid w:val="00DE1D22"/>
    <w:rsid w:val="00DE26E4"/>
    <w:rsid w:val="00DE2943"/>
    <w:rsid w:val="00DE2AE3"/>
    <w:rsid w:val="00DE2DC1"/>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36BB6"/>
    <w:rsid w:val="00E37D80"/>
    <w:rsid w:val="00E401EA"/>
    <w:rsid w:val="00E40DE2"/>
    <w:rsid w:val="00E41156"/>
    <w:rsid w:val="00E41620"/>
    <w:rsid w:val="00E4239E"/>
    <w:rsid w:val="00E426B9"/>
    <w:rsid w:val="00E42D18"/>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2530"/>
    <w:rsid w:val="00E54297"/>
    <w:rsid w:val="00E54B2C"/>
    <w:rsid w:val="00E5510F"/>
    <w:rsid w:val="00E55EBF"/>
    <w:rsid w:val="00E6008B"/>
    <w:rsid w:val="00E60276"/>
    <w:rsid w:val="00E6044F"/>
    <w:rsid w:val="00E60526"/>
    <w:rsid w:val="00E6288F"/>
    <w:rsid w:val="00E63619"/>
    <w:rsid w:val="00E6367A"/>
    <w:rsid w:val="00E63C8D"/>
    <w:rsid w:val="00E63F0E"/>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837"/>
    <w:rsid w:val="00E77AD7"/>
    <w:rsid w:val="00E77EEE"/>
    <w:rsid w:val="00E805B6"/>
    <w:rsid w:val="00E80AFC"/>
    <w:rsid w:val="00E81D32"/>
    <w:rsid w:val="00E8294C"/>
    <w:rsid w:val="00E84171"/>
    <w:rsid w:val="00E8425F"/>
    <w:rsid w:val="00E85485"/>
    <w:rsid w:val="00E85A49"/>
    <w:rsid w:val="00E861BF"/>
    <w:rsid w:val="00E90E72"/>
    <w:rsid w:val="00E90FD0"/>
    <w:rsid w:val="00E91A69"/>
    <w:rsid w:val="00E91D37"/>
    <w:rsid w:val="00E91F17"/>
    <w:rsid w:val="00E92272"/>
    <w:rsid w:val="00E924AA"/>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4F22"/>
    <w:rsid w:val="00EF548A"/>
    <w:rsid w:val="00EF5887"/>
    <w:rsid w:val="00EF6526"/>
    <w:rsid w:val="00EF7868"/>
    <w:rsid w:val="00F00565"/>
    <w:rsid w:val="00F00C96"/>
    <w:rsid w:val="00F016A2"/>
    <w:rsid w:val="00F01D1E"/>
    <w:rsid w:val="00F04AA1"/>
    <w:rsid w:val="00F04FC3"/>
    <w:rsid w:val="00F06F30"/>
    <w:rsid w:val="00F0759D"/>
    <w:rsid w:val="00F102AB"/>
    <w:rsid w:val="00F110E1"/>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C8B"/>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1D8"/>
    <w:rsid w:val="00F449C0"/>
    <w:rsid w:val="00F45B4D"/>
    <w:rsid w:val="00F45B8B"/>
    <w:rsid w:val="00F460E3"/>
    <w:rsid w:val="00F52AA4"/>
    <w:rsid w:val="00F535C1"/>
    <w:rsid w:val="00F53D4F"/>
    <w:rsid w:val="00F53DF8"/>
    <w:rsid w:val="00F546F2"/>
    <w:rsid w:val="00F54D5C"/>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F3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E66BB"/>
  <w15:docId w15:val="{35758D46-E559-4E1A-A97A-1D433AB3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FC7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FC7F3B"/>
    <w:rPr>
      <w:rFonts w:ascii="Courier New" w:hAnsi="Courier New" w:cs="Courier New"/>
      <w:lang w:val="en-US" w:eastAsia="en-US" w:bidi="ar-SA"/>
    </w:rPr>
  </w:style>
  <w:style w:type="character" w:customStyle="1" w:styleId="y2iqfc">
    <w:name w:val="y2iqfc"/>
    <w:basedOn w:val="DefaultParagraphFont"/>
    <w:rsid w:val="00FC7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05065138">
      <w:bodyDiv w:val="1"/>
      <w:marLeft w:val="0"/>
      <w:marRight w:val="0"/>
      <w:marTop w:val="0"/>
      <w:marBottom w:val="0"/>
      <w:divBdr>
        <w:top w:val="none" w:sz="0" w:space="0" w:color="auto"/>
        <w:left w:val="none" w:sz="0" w:space="0" w:color="auto"/>
        <w:bottom w:val="none" w:sz="0" w:space="0" w:color="auto"/>
        <w:right w:val="none" w:sz="0" w:space="0" w:color="auto"/>
      </w:divBdr>
    </w:div>
    <w:div w:id="2256513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171419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1217748">
      <w:bodyDiv w:val="1"/>
      <w:marLeft w:val="0"/>
      <w:marRight w:val="0"/>
      <w:marTop w:val="0"/>
      <w:marBottom w:val="0"/>
      <w:divBdr>
        <w:top w:val="none" w:sz="0" w:space="0" w:color="auto"/>
        <w:left w:val="none" w:sz="0" w:space="0" w:color="auto"/>
        <w:bottom w:val="none" w:sz="0" w:space="0" w:color="auto"/>
        <w:right w:val="none" w:sz="0" w:space="0" w:color="auto"/>
      </w:divBdr>
    </w:div>
    <w:div w:id="46053333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1835194">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7924339">
      <w:bodyDiv w:val="1"/>
      <w:marLeft w:val="0"/>
      <w:marRight w:val="0"/>
      <w:marTop w:val="0"/>
      <w:marBottom w:val="0"/>
      <w:divBdr>
        <w:top w:val="none" w:sz="0" w:space="0" w:color="auto"/>
        <w:left w:val="none" w:sz="0" w:space="0" w:color="auto"/>
        <w:bottom w:val="none" w:sz="0" w:space="0" w:color="auto"/>
        <w:right w:val="none" w:sz="0" w:space="0" w:color="auto"/>
      </w:divBdr>
    </w:div>
    <w:div w:id="687608966">
      <w:bodyDiv w:val="1"/>
      <w:marLeft w:val="0"/>
      <w:marRight w:val="0"/>
      <w:marTop w:val="0"/>
      <w:marBottom w:val="0"/>
      <w:divBdr>
        <w:top w:val="none" w:sz="0" w:space="0" w:color="auto"/>
        <w:left w:val="none" w:sz="0" w:space="0" w:color="auto"/>
        <w:bottom w:val="none" w:sz="0" w:space="0" w:color="auto"/>
        <w:right w:val="none" w:sz="0" w:space="0" w:color="auto"/>
      </w:divBdr>
    </w:div>
    <w:div w:id="767849755">
      <w:bodyDiv w:val="1"/>
      <w:marLeft w:val="0"/>
      <w:marRight w:val="0"/>
      <w:marTop w:val="0"/>
      <w:marBottom w:val="0"/>
      <w:divBdr>
        <w:top w:val="none" w:sz="0" w:space="0" w:color="auto"/>
        <w:left w:val="none" w:sz="0" w:space="0" w:color="auto"/>
        <w:bottom w:val="none" w:sz="0" w:space="0" w:color="auto"/>
        <w:right w:val="none" w:sz="0" w:space="0" w:color="auto"/>
      </w:divBdr>
    </w:div>
    <w:div w:id="773138293">
      <w:bodyDiv w:val="1"/>
      <w:marLeft w:val="0"/>
      <w:marRight w:val="0"/>
      <w:marTop w:val="0"/>
      <w:marBottom w:val="0"/>
      <w:divBdr>
        <w:top w:val="none" w:sz="0" w:space="0" w:color="auto"/>
        <w:left w:val="none" w:sz="0" w:space="0" w:color="auto"/>
        <w:bottom w:val="none" w:sz="0" w:space="0" w:color="auto"/>
        <w:right w:val="none" w:sz="0" w:space="0" w:color="auto"/>
      </w:divBdr>
    </w:div>
    <w:div w:id="799151745">
      <w:bodyDiv w:val="1"/>
      <w:marLeft w:val="0"/>
      <w:marRight w:val="0"/>
      <w:marTop w:val="0"/>
      <w:marBottom w:val="0"/>
      <w:divBdr>
        <w:top w:val="none" w:sz="0" w:space="0" w:color="auto"/>
        <w:left w:val="none" w:sz="0" w:space="0" w:color="auto"/>
        <w:bottom w:val="none" w:sz="0" w:space="0" w:color="auto"/>
        <w:right w:val="none" w:sz="0" w:space="0" w:color="auto"/>
      </w:divBdr>
    </w:div>
    <w:div w:id="81954324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117234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3688445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7267929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049183">
      <w:bodyDiv w:val="1"/>
      <w:marLeft w:val="0"/>
      <w:marRight w:val="0"/>
      <w:marTop w:val="0"/>
      <w:marBottom w:val="0"/>
      <w:divBdr>
        <w:top w:val="none" w:sz="0" w:space="0" w:color="auto"/>
        <w:left w:val="none" w:sz="0" w:space="0" w:color="auto"/>
        <w:bottom w:val="none" w:sz="0" w:space="0" w:color="auto"/>
        <w:right w:val="none" w:sz="0" w:space="0" w:color="auto"/>
      </w:divBdr>
    </w:div>
    <w:div w:id="205850330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4553E-3AF2-4223-A4DF-408676CE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2185</TotalTime>
  <Pages>1</Pages>
  <Words>22017</Words>
  <Characters>125500</Characters>
  <Application>Microsoft Office Word</Application>
  <DocSecurity>0</DocSecurity>
  <Lines>1045</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147223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HOME</cp:lastModifiedBy>
  <cp:revision>62</cp:revision>
  <cp:lastPrinted>2018-02-16T07:12:00Z</cp:lastPrinted>
  <dcterms:created xsi:type="dcterms:W3CDTF">2019-10-28T07:04:00Z</dcterms:created>
  <dcterms:modified xsi:type="dcterms:W3CDTF">2024-07-28T18:24:00Z</dcterms:modified>
</cp:coreProperties>
</file>